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42" w:rsidRPr="000922B9" w:rsidDel="00FF1A29" w:rsidRDefault="00644742" w:rsidP="00675426">
      <w:bookmarkStart w:id="0" w:name="_Toc506093804"/>
      <w:bookmarkStart w:id="1" w:name="_Toc50609423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8.5pt;margin-top:-27.2pt;width:502.45pt;height:750.25pt;z-index:251658240;visibility:visible" strokeweight="4.5pt">
            <v:stroke linestyle="thinThick"/>
            <v:textbox>
              <w:txbxContent>
                <w:p w:rsidR="00644742" w:rsidRDefault="00644742" w:rsidP="00584349">
                  <w:pPr>
                    <w:rPr>
                      <w:b/>
                      <w:bCs/>
                    </w:rPr>
                  </w:pPr>
                </w:p>
                <w:p w:rsidR="00644742" w:rsidRDefault="00644742" w:rsidP="00584349">
                  <w:pPr>
                    <w:rPr>
                      <w:b/>
                      <w:bCs/>
                    </w:rPr>
                  </w:pPr>
                  <w:ins w:id="2" w:author="fundaa" w:date="2015-05-20T10:56:00Z">
                    <w:r w:rsidRPr="00D430AE">
                      <w:rPr>
                        <w:b/>
                        <w:bCs/>
                        <w:rPrChange w:id="3" w:author="fundaa" w:date="2015-05-20T10:56:00Z">
                          <w:rPr>
                            <w:b/>
                            <w:bCs/>
                          </w:rPr>
                        </w:rPrChange>
                      </w:rPr>
                      <w:object w:dxaOrig="2101" w:dyaOrig="1201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7" type="#_x0000_t75" style="width:97.5pt;height:60.75pt" o:ole="" fillcolor="window">
                          <v:imagedata r:id="rId7" o:title=""/>
                        </v:shape>
                        <o:OLEObject Type="Embed" ProgID="Word.Picture.8" ShapeID="_x0000_i1027" DrawAspect="Content" ObjectID="_1493624568" r:id="rId8"/>
                      </w:object>
                    </w:r>
                  </w:ins>
                  <w:bookmarkStart w:id="4" w:name="_MON_1135435493"/>
                  <w:bookmarkEnd w:id="4"/>
                  <w:ins w:id="5" w:author="fundaa" w:date="2015-05-20T10:56:00Z">
                    <w:r w:rsidRPr="00304553">
                      <w:rPr>
                        <w:b/>
                        <w:bCs/>
                        <w:rPrChange w:id="6" w:author="fundaa" w:date="2015-05-20T10:56:00Z">
                          <w:rPr>
                            <w:b/>
                            <w:bCs/>
                          </w:rPr>
                        </w:rPrChange>
                      </w:rPr>
                      <w:object w:dxaOrig="5461" w:dyaOrig="1141">
                        <v:shape id="_x0000_i1028" type="#_x0000_t75" style="width:273pt;height:57pt" o:ole="" fillcolor="window">
                          <v:imagedata r:id="rId9" o:title=""/>
                        </v:shape>
                        <o:OLEObject Type="Embed" ProgID="Word.Picture.8" ShapeID="_x0000_i1028" DrawAspect="Content" ObjectID="_1493624569" r:id="rId10"/>
                      </w:object>
                    </w:r>
                  </w:ins>
                </w:p>
                <w:p w:rsidR="00644742" w:rsidRDefault="00644742" w:rsidP="00584349">
                  <w:pPr>
                    <w:rPr>
                      <w:b/>
                      <w:bCs/>
                    </w:rPr>
                  </w:pPr>
                </w:p>
                <w:p w:rsidR="00644742" w:rsidRDefault="00644742" w:rsidP="00584349"/>
                <w:p w:rsidR="00644742" w:rsidRDefault="00644742" w:rsidP="00A160B5"/>
                <w:p w:rsidR="00644742" w:rsidRDefault="00644742" w:rsidP="00A160B5"/>
                <w:tbl>
                  <w:tblPr>
                    <w:tblW w:w="0" w:type="auto"/>
                    <w:tblInd w:w="-106" w:type="dxa"/>
                    <w:tblLayout w:type="fixed"/>
                    <w:tblLook w:val="0000"/>
                  </w:tblPr>
                  <w:tblGrid>
                    <w:gridCol w:w="4111"/>
                  </w:tblGrid>
                  <w:tr w:rsidR="00644742">
                    <w:trPr>
                      <w:cantSplit/>
                      <w:trHeight w:val="282"/>
                    </w:trPr>
                    <w:tc>
                      <w:tcPr>
                        <w:tcW w:w="4111" w:type="dxa"/>
                      </w:tcPr>
                      <w:p w:rsidR="00644742" w:rsidRDefault="00644742" w:rsidP="00776BD7">
                        <w:pPr>
                          <w:jc w:val="right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>tst 324</w:t>
                        </w:r>
                      </w:p>
                    </w:tc>
                  </w:tr>
                  <w:tr w:rsidR="00644742">
                    <w:trPr>
                      <w:cantSplit/>
                      <w:trHeight w:val="281"/>
                    </w:trPr>
                    <w:tc>
                      <w:tcPr>
                        <w:tcW w:w="4111" w:type="dxa"/>
                      </w:tcPr>
                      <w:p w:rsidR="00644742" w:rsidRPr="00B126BA" w:rsidRDefault="00644742" w:rsidP="00FF1A29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Revizyon</w:t>
                        </w:r>
                      </w:p>
                    </w:tc>
                  </w:tr>
                  <w:tr w:rsidR="00644742">
                    <w:trPr>
                      <w:cantSplit/>
                      <w:trHeight w:val="281"/>
                    </w:trPr>
                    <w:tc>
                      <w:tcPr>
                        <w:tcW w:w="4111" w:type="dxa"/>
                      </w:tcPr>
                      <w:p w:rsidR="00644742" w:rsidRDefault="00644742">
                        <w:pPr>
                          <w:jc w:val="right"/>
                        </w:pPr>
                      </w:p>
                    </w:tc>
                  </w:tr>
                  <w:tr w:rsidR="00644742">
                    <w:trPr>
                      <w:cantSplit/>
                      <w:trHeight w:val="281"/>
                    </w:trPr>
                    <w:tc>
                      <w:tcPr>
                        <w:tcW w:w="4111" w:type="dxa"/>
                      </w:tcPr>
                      <w:p w:rsidR="00644742" w:rsidRDefault="00644742">
                        <w:pPr>
                          <w:jc w:val="right"/>
                        </w:pPr>
                      </w:p>
                    </w:tc>
                  </w:tr>
                  <w:tr w:rsidR="00644742">
                    <w:trPr>
                      <w:cantSplit/>
                      <w:trHeight w:val="281"/>
                    </w:trPr>
                    <w:tc>
                      <w:tcPr>
                        <w:tcW w:w="4111" w:type="dxa"/>
                      </w:tcPr>
                      <w:p w:rsidR="00644742" w:rsidRDefault="00644742">
                        <w:pPr>
                          <w:jc w:val="right"/>
                        </w:pPr>
                      </w:p>
                    </w:tc>
                  </w:tr>
                  <w:tr w:rsidR="00644742">
                    <w:trPr>
                      <w:cantSplit/>
                      <w:trHeight w:val="281"/>
                    </w:trPr>
                    <w:tc>
                      <w:tcPr>
                        <w:tcW w:w="4111" w:type="dxa"/>
                      </w:tcPr>
                      <w:p w:rsidR="00644742" w:rsidRDefault="00644742">
                        <w:pPr>
                          <w:jc w:val="right"/>
                        </w:pPr>
                      </w:p>
                    </w:tc>
                  </w:tr>
                  <w:tr w:rsidR="00644742">
                    <w:trPr>
                      <w:cantSplit/>
                      <w:trHeight w:val="281"/>
                    </w:trPr>
                    <w:tc>
                      <w:tcPr>
                        <w:tcW w:w="4111" w:type="dxa"/>
                      </w:tcPr>
                      <w:p w:rsidR="00644742" w:rsidRDefault="0064474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ICS </w:t>
                        </w:r>
                        <w:r w:rsidRPr="00E13D25">
                          <w:rPr>
                            <w:sz w:val="24"/>
                            <w:szCs w:val="24"/>
                          </w:rPr>
                          <w:t>65.120, 67.200.20</w:t>
                        </w:r>
                      </w:p>
                    </w:tc>
                  </w:tr>
                </w:tbl>
                <w:p w:rsidR="00644742" w:rsidRDefault="00644742" w:rsidP="00A160B5"/>
                <w:p w:rsidR="00644742" w:rsidRDefault="00644742" w:rsidP="00A160B5"/>
                <w:tbl>
                  <w:tblPr>
                    <w:tblW w:w="0" w:type="auto"/>
                    <w:tblInd w:w="-106" w:type="dxa"/>
                    <w:tblBorders>
                      <w:top w:val="thickThinSmallGap" w:sz="24" w:space="0" w:color="auto"/>
                    </w:tblBorders>
                    <w:tblLayout w:type="fixed"/>
                    <w:tblLook w:val="0000"/>
                  </w:tblPr>
                  <w:tblGrid>
                    <w:gridCol w:w="8221"/>
                  </w:tblGrid>
                  <w:tr w:rsidR="00644742">
                    <w:trPr>
                      <w:cantSplit/>
                      <w:trHeight w:val="264"/>
                    </w:trPr>
                    <w:tc>
                      <w:tcPr>
                        <w:tcW w:w="8221" w:type="dxa"/>
                        <w:tcBorders>
                          <w:top w:val="thickThinSmallGap" w:sz="24" w:space="0" w:color="auto"/>
                        </w:tcBorders>
                      </w:tcPr>
                      <w:p w:rsidR="00644742" w:rsidRDefault="00644742"/>
                    </w:tc>
                  </w:tr>
                  <w:tr w:rsidR="00644742">
                    <w:trPr>
                      <w:cantSplit/>
                      <w:trHeight w:val="264"/>
                    </w:trPr>
                    <w:tc>
                      <w:tcPr>
                        <w:tcW w:w="8221" w:type="dxa"/>
                      </w:tcPr>
                      <w:p w:rsidR="00644742" w:rsidRDefault="00644742"/>
                    </w:tc>
                  </w:tr>
                  <w:tr w:rsidR="00644742" w:rsidRPr="00675426">
                    <w:trPr>
                      <w:cantSplit/>
                      <w:trHeight w:val="1246"/>
                    </w:trPr>
                    <w:tc>
                      <w:tcPr>
                        <w:tcW w:w="8221" w:type="dxa"/>
                        <w:tcBorders>
                          <w:bottom w:val="nil"/>
                        </w:tcBorders>
                      </w:tcPr>
                      <w:p w:rsidR="00644742" w:rsidRPr="00FF1A29" w:rsidRDefault="00644742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YAĞLI TOHUM KÜSPELERİNİN ANALİZ YÖNTEMLERİ</w:t>
                        </w:r>
                        <w:r w:rsidRPr="00FF1A29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644742" w:rsidRPr="00675426" w:rsidRDefault="00644742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644742" w:rsidRPr="00FF1A29" w:rsidRDefault="00644742" w:rsidP="00675426">
                        <w:pPr>
                          <w:pStyle w:val="Heading9"/>
                        </w:pPr>
                        <w:r>
                          <w:t xml:space="preserve">Methods of analyses of oil seed meals </w:t>
                        </w:r>
                      </w:p>
                    </w:tc>
                  </w:tr>
                </w:tbl>
                <w:p w:rsidR="00644742" w:rsidRDefault="00644742" w:rsidP="00A160B5">
                  <w:pPr>
                    <w:pStyle w:val="Header"/>
                    <w:tabs>
                      <w:tab w:val="clear" w:pos="4536"/>
                      <w:tab w:val="clear" w:pos="9072"/>
                    </w:tabs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675426">
                  <w:pPr>
                    <w:ind w:left="7080" w:firstLine="708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I.MÜTALAA</w:t>
                  </w:r>
                </w:p>
                <w:p w:rsidR="00644742" w:rsidRDefault="00644742" w:rsidP="00675426">
                  <w:pPr>
                    <w:ind w:left="7080" w:firstLine="708"/>
                    <w:rPr>
                      <w:b/>
                      <w:bCs/>
                    </w:rPr>
                  </w:pPr>
                  <w:r w:rsidRPr="00675426">
                    <w:rPr>
                      <w:b/>
                      <w:bCs/>
                    </w:rPr>
                    <w:t>2015/101</w:t>
                  </w:r>
                  <w:r>
                    <w:rPr>
                      <w:b/>
                      <w:bCs/>
                    </w:rPr>
                    <w:t>209</w:t>
                  </w:r>
                </w:p>
                <w:p w:rsidR="00644742" w:rsidRDefault="00644742" w:rsidP="00A160B5">
                  <w:pPr>
                    <w:rPr>
                      <w:b/>
                      <w:bCs/>
                    </w:rPr>
                  </w:pPr>
                </w:p>
                <w:p w:rsidR="00644742" w:rsidRDefault="00644742" w:rsidP="00A160B5"/>
                <w:tbl>
                  <w:tblPr>
                    <w:tblW w:w="0" w:type="auto"/>
                    <w:tblInd w:w="-1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797"/>
                  </w:tblGrid>
                  <w:tr w:rsidR="00644742">
                    <w:tc>
                      <w:tcPr>
                        <w:tcW w:w="7797" w:type="dxa"/>
                        <w:tcBorders>
                          <w:top w:val="nil"/>
                          <w:left w:val="nil"/>
                          <w:bottom w:val="thickThinSmallGap" w:sz="24" w:space="0" w:color="auto"/>
                          <w:right w:val="nil"/>
                        </w:tcBorders>
                      </w:tcPr>
                      <w:p w:rsidR="00644742" w:rsidRDefault="00644742">
                        <w:pPr>
                          <w:pStyle w:val="Header"/>
                          <w:tabs>
                            <w:tab w:val="left" w:pos="7546"/>
                          </w:tabs>
                        </w:pPr>
                      </w:p>
                    </w:tc>
                  </w:tr>
                </w:tbl>
                <w:p w:rsidR="00644742" w:rsidRDefault="00644742" w:rsidP="00A160B5"/>
                <w:p w:rsidR="00644742" w:rsidRDefault="00644742" w:rsidP="00A160B5">
                  <w:pPr>
                    <w:pStyle w:val="Heading8"/>
                  </w:pPr>
                  <w:r>
                    <w:t>TÜRK STANDARDLARI ENSTİTÜSÜ</w:t>
                  </w:r>
                </w:p>
                <w:p w:rsidR="00644742" w:rsidRDefault="00644742" w:rsidP="00A160B5">
                  <w:pPr>
                    <w:pStyle w:val="Heading4"/>
                    <w:ind w:left="1419" w:firstLine="282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Necatibey Caddesi No.112 Bakanlıklar/ANKARA</w:t>
                  </w:r>
                </w:p>
                <w:p w:rsidR="00644742" w:rsidRDefault="00644742" w:rsidP="00A160B5">
                  <w:pPr>
                    <w:pStyle w:val="Header"/>
                    <w:ind w:left="1701"/>
                  </w:pPr>
                </w:p>
              </w:txbxContent>
            </v:textbox>
          </v:shape>
        </w:pict>
      </w:r>
      <w:r>
        <w:br w:type="page"/>
      </w:r>
      <w:bookmarkStart w:id="7" w:name="_Toc96843977"/>
    </w:p>
    <w:p w:rsidR="00644742" w:rsidRPr="00F03509" w:rsidRDefault="00644742" w:rsidP="00675426">
      <w:pPr>
        <w:jc w:val="center"/>
        <w:rPr>
          <w:b/>
          <w:bCs/>
          <w:sz w:val="28"/>
          <w:szCs w:val="28"/>
        </w:rPr>
      </w:pPr>
      <w:r w:rsidRPr="00F03509">
        <w:rPr>
          <w:b/>
          <w:bCs/>
          <w:sz w:val="28"/>
          <w:szCs w:val="28"/>
        </w:rPr>
        <w:t>Ön söz</w:t>
      </w:r>
      <w:bookmarkEnd w:id="7"/>
    </w:p>
    <w:p w:rsidR="00644742" w:rsidRDefault="00644742" w:rsidP="00205CC5">
      <w:pPr>
        <w:pStyle w:val="BodyText"/>
        <w:spacing w:after="0"/>
      </w:pPr>
    </w:p>
    <w:p w:rsidR="00644742" w:rsidRPr="0016158B" w:rsidRDefault="00644742" w:rsidP="00722B88">
      <w:pPr>
        <w:numPr>
          <w:ilvl w:val="0"/>
          <w:numId w:val="16"/>
        </w:numPr>
        <w:jc w:val="both"/>
      </w:pPr>
      <w:r w:rsidRPr="0016158B">
        <w:t xml:space="preserve">Bu </w:t>
      </w:r>
      <w:r>
        <w:t>tasarı</w:t>
      </w:r>
      <w:r w:rsidRPr="0016158B">
        <w:t xml:space="preserve">, Türk Standardları Enstitüsü’nün </w:t>
      </w:r>
      <w:r>
        <w:t>Gıda, Tarım ve Hayvancılık  İhtisas Kurulu’na bağlı  TK25 Ziraat Teknik Komitesi tarafından TS 324 (1981)’i</w:t>
      </w:r>
      <w:r w:rsidRPr="0016158B">
        <w:t>n revizyonu olarak hazırla</w:t>
      </w:r>
      <w:r>
        <w:t>nmış ve TSE Teknik Kurulu’nun ……….  2015</w:t>
      </w:r>
      <w:r w:rsidRPr="0016158B">
        <w:t xml:space="preserve"> tarihli toplantısında kabul edilerek yayımına karar verilmiştir.</w:t>
      </w:r>
    </w:p>
    <w:p w:rsidR="00644742" w:rsidRPr="0016158B" w:rsidRDefault="00644742" w:rsidP="00722B88">
      <w:pPr>
        <w:ind w:left="142" w:hanging="142"/>
      </w:pPr>
    </w:p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/>
    <w:p w:rsidR="00644742" w:rsidRDefault="00644742" w:rsidP="00205CC5">
      <w:pPr>
        <w:sectPr w:rsidR="00644742" w:rsidSect="00F03509">
          <w:headerReference w:type="default" r:id="rId11"/>
          <w:type w:val="continuous"/>
          <w:pgSz w:w="11906" w:h="16838" w:code="9"/>
          <w:pgMar w:top="1418" w:right="1134" w:bottom="1134" w:left="1134" w:header="851" w:footer="851" w:gutter="0"/>
          <w:pgNumType w:start="0"/>
          <w:cols w:space="708"/>
        </w:sectPr>
      </w:pPr>
    </w:p>
    <w:p w:rsidR="00644742" w:rsidRDefault="00644742" w:rsidP="00205CC5">
      <w:pPr>
        <w:jc w:val="center"/>
        <w:rPr>
          <w:b/>
          <w:bCs/>
          <w:sz w:val="28"/>
          <w:szCs w:val="28"/>
        </w:rPr>
      </w:pPr>
      <w:r>
        <w:br w:type="page"/>
      </w:r>
      <w:bookmarkStart w:id="8" w:name="_Toc96843978"/>
      <w:r w:rsidRPr="00D10B8C">
        <w:rPr>
          <w:b/>
          <w:bCs/>
          <w:sz w:val="28"/>
          <w:szCs w:val="28"/>
        </w:rPr>
        <w:t>İçindekiler</w:t>
      </w:r>
      <w:bookmarkEnd w:id="8"/>
    </w:p>
    <w:p w:rsidR="00644742" w:rsidRPr="00D10B8C" w:rsidRDefault="00644742" w:rsidP="00205CC5">
      <w:pPr>
        <w:jc w:val="center"/>
        <w:rPr>
          <w:b/>
          <w:bCs/>
          <w:sz w:val="28"/>
          <w:szCs w:val="28"/>
        </w:rPr>
      </w:pPr>
    </w:p>
    <w:p w:rsidR="00644742" w:rsidRDefault="00644742" w:rsidP="00205CC5">
      <w:pPr>
        <w:pStyle w:val="TOC1"/>
        <w:tabs>
          <w:tab w:val="left" w:pos="403"/>
        </w:tabs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"1-2" \u </w:instrText>
      </w:r>
      <w:r>
        <w:rPr>
          <w:b w:val="0"/>
          <w:bCs w:val="0"/>
        </w:rPr>
        <w:fldChar w:fldCharType="separate"/>
      </w:r>
      <w:r>
        <w:rPr>
          <w:noProof/>
        </w:rPr>
        <w:t>1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  <w:tab/>
      </w:r>
      <w:r>
        <w:rPr>
          <w:noProof/>
        </w:rPr>
        <w:t>Kapsam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_Toc126407924 \h </w:instrText>
      </w:r>
      <w:ins w:id="9" w:author="fundaa" w:date="2015-05-20T10:56:00Z">
        <w:r>
          <w:rPr>
            <w:noProof/>
          </w:rPr>
        </w:r>
      </w:ins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644742" w:rsidRDefault="00644742" w:rsidP="00205CC5">
      <w:pPr>
        <w:pStyle w:val="TOC1"/>
        <w:tabs>
          <w:tab w:val="left" w:pos="403"/>
        </w:tabs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</w:pPr>
      <w:r>
        <w:rPr>
          <w:noProof/>
        </w:rPr>
        <w:t>2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_Toc126407925 \h </w:instrText>
      </w:r>
      <w:ins w:id="10" w:author="fundaa" w:date="2015-05-20T10:56:00Z">
        <w:r>
          <w:rPr>
            <w:noProof/>
          </w:rPr>
        </w:r>
      </w:ins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644742" w:rsidRDefault="00644742" w:rsidP="00205CC5">
      <w:pPr>
        <w:pStyle w:val="TOC1"/>
        <w:tabs>
          <w:tab w:val="left" w:pos="403"/>
        </w:tabs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</w:pPr>
      <w:r>
        <w:rPr>
          <w:noProof/>
        </w:rPr>
        <w:t>3</w:t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  <w:tab/>
      </w:r>
      <w:r w:rsidRPr="00231AD6">
        <w:rPr>
          <w:noProof/>
        </w:rPr>
        <w:t>Özellikler</w:t>
      </w:r>
      <w:r>
        <w:rPr>
          <w:noProof/>
        </w:rPr>
        <w:tab/>
        <w:t>2</w:t>
      </w:r>
    </w:p>
    <w:p w:rsidR="00644742" w:rsidRDefault="00644742" w:rsidP="00205CC5">
      <w:pPr>
        <w:pStyle w:val="TOC1"/>
        <w:rPr>
          <w:rFonts w:ascii="Times New Roman" w:hAnsi="Times New Roman" w:cs="Times New Roman"/>
          <w:b w:val="0"/>
          <w:bCs w:val="0"/>
          <w:noProof/>
          <w:sz w:val="24"/>
          <w:szCs w:val="24"/>
          <w:lang w:val="tr-TR"/>
        </w:rPr>
      </w:pPr>
      <w:r>
        <w:rPr>
          <w:noProof/>
        </w:rPr>
        <w:t xml:space="preserve">4     </w:t>
      </w:r>
      <w:r w:rsidRPr="00231AD6">
        <w:rPr>
          <w:noProof/>
        </w:rPr>
        <w:t>Numune alma, muayene ve deneyler</w:t>
      </w:r>
      <w:r>
        <w:rPr>
          <w:noProof/>
        </w:rPr>
        <w:tab/>
        <w:t>2</w:t>
      </w:r>
    </w:p>
    <w:p w:rsidR="00644742" w:rsidRDefault="00644742" w:rsidP="00205CC5">
      <w:r>
        <w:rPr>
          <w:b/>
          <w:bCs/>
        </w:rPr>
        <w:fldChar w:fldCharType="end"/>
      </w:r>
    </w:p>
    <w:p w:rsidR="00644742" w:rsidRDefault="00644742" w:rsidP="00205CC5"/>
    <w:p w:rsidR="00644742" w:rsidRDefault="00644742" w:rsidP="00205CC5"/>
    <w:p w:rsidR="00644742" w:rsidRDefault="00644742" w:rsidP="00205CC5">
      <w:pPr>
        <w:jc w:val="center"/>
        <w:rPr>
          <w:b/>
          <w:bCs/>
          <w:sz w:val="28"/>
          <w:szCs w:val="28"/>
        </w:rPr>
        <w:sectPr w:rsidR="00644742" w:rsidSect="00F03509">
          <w:headerReference w:type="default" r:id="rId12"/>
          <w:footerReference w:type="default" r:id="rId13"/>
          <w:type w:val="continuous"/>
          <w:pgSz w:w="11906" w:h="16838" w:code="9"/>
          <w:pgMar w:top="1418" w:right="1134" w:bottom="1134" w:left="1134" w:header="851" w:footer="851" w:gutter="0"/>
          <w:pgNumType w:start="0"/>
          <w:cols w:space="708"/>
        </w:sectPr>
      </w:pPr>
    </w:p>
    <w:p w:rsidR="00644742" w:rsidRPr="00776BD7" w:rsidRDefault="00644742" w:rsidP="00776BD7">
      <w:pPr>
        <w:pStyle w:val="Heading4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bookmarkStart w:id="11" w:name="_Toc96843979"/>
      <w:bookmarkEnd w:id="0"/>
      <w:bookmarkEnd w:id="1"/>
      <w:r w:rsidRPr="00776BD7">
        <w:rPr>
          <w:sz w:val="28"/>
          <w:szCs w:val="28"/>
        </w:rPr>
        <w:t xml:space="preserve">Yağlı tohum küspelerinin analiz yöntemleri </w:t>
      </w:r>
    </w:p>
    <w:p w:rsidR="00644742" w:rsidRDefault="00644742" w:rsidP="00776BD7">
      <w:pPr>
        <w:pStyle w:val="Heading4"/>
      </w:pPr>
      <w:bookmarkStart w:id="12" w:name="_Toc126407923"/>
      <w:bookmarkEnd w:id="11"/>
    </w:p>
    <w:p w:rsidR="00644742" w:rsidRDefault="00644742" w:rsidP="00AD4AF8">
      <w:pPr>
        <w:pStyle w:val="Heading1"/>
      </w:pPr>
      <w:r>
        <w:t>1</w:t>
      </w:r>
      <w:r>
        <w:tab/>
        <w:t>Kapsam</w:t>
      </w:r>
    </w:p>
    <w:bookmarkEnd w:id="12"/>
    <w:p w:rsidR="00644742" w:rsidRDefault="00644742" w:rsidP="00205CC5">
      <w:pPr>
        <w:pStyle w:val="BodyText"/>
        <w:spacing w:after="0"/>
        <w:jc w:val="both"/>
      </w:pPr>
      <w:r>
        <w:t>Bu standard, yağlı tohum küspelerinin analiz yöntemlerini kapsar.</w:t>
      </w:r>
    </w:p>
    <w:p w:rsidR="00644742" w:rsidRDefault="00644742" w:rsidP="00205CC5"/>
    <w:p w:rsidR="00644742" w:rsidRDefault="00644742" w:rsidP="00205CC5">
      <w:pPr>
        <w:pStyle w:val="Heading1"/>
      </w:pPr>
      <w:bookmarkStart w:id="13" w:name="_Toc126407925"/>
      <w:r>
        <w:t>2</w:t>
      </w:r>
      <w:r>
        <w:tab/>
      </w:r>
      <w:bookmarkStart w:id="14" w:name="_Toc506094232"/>
      <w:r>
        <w:t>Atıf yapılan standar</w:t>
      </w:r>
      <w:bookmarkEnd w:id="14"/>
      <w:r>
        <w:t>dlar</w:t>
      </w:r>
      <w:bookmarkEnd w:id="13"/>
      <w:r>
        <w:t xml:space="preserve"> ve/veya dokümanlar</w:t>
      </w:r>
    </w:p>
    <w:p w:rsidR="00644742" w:rsidRPr="00861B91" w:rsidRDefault="00644742" w:rsidP="00702F9F">
      <w:pPr>
        <w:jc w:val="both"/>
      </w:pPr>
      <w:r>
        <w:t xml:space="preserve">Bu standardda diğer standard ve/veya dokümanlara atıf yapılmaktadır. Bu atıflar metin içerisinde uygun yerlerde belirtilmiş ve aşağıda liste halinde verilmiştir. </w:t>
      </w:r>
      <w:r>
        <w:rPr>
          <w:b/>
          <w:bCs/>
        </w:rPr>
        <w:t>*</w:t>
      </w:r>
      <w:r>
        <w:t xml:space="preserve"> işaretli olanlar </w:t>
      </w:r>
      <w:r w:rsidRPr="00861B91">
        <w:t>bu standardın basıldığı tarihte  İngilizce metin olarak yayımlanmış olan Türk Standardlarıdır</w:t>
      </w:r>
    </w:p>
    <w:p w:rsidR="00644742" w:rsidRDefault="00644742" w:rsidP="00205CC5">
      <w:pPr>
        <w:pStyle w:val="BodyText"/>
        <w:spacing w:after="0"/>
        <w:jc w:val="both"/>
      </w:pPr>
    </w:p>
    <w:tbl>
      <w:tblPr>
        <w:tblW w:w="9629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163"/>
        <w:gridCol w:w="4066"/>
        <w:gridCol w:w="4400"/>
      </w:tblGrid>
      <w:tr w:rsidR="00644742">
        <w:tc>
          <w:tcPr>
            <w:tcW w:w="1163" w:type="dxa"/>
            <w:vAlign w:val="center"/>
          </w:tcPr>
          <w:p w:rsidR="00644742" w:rsidRDefault="00644742" w:rsidP="00675426">
            <w:pPr>
              <w:pStyle w:val="BodyTextIndent2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TS No</w:t>
            </w:r>
          </w:p>
        </w:tc>
        <w:tc>
          <w:tcPr>
            <w:tcW w:w="4066" w:type="dxa"/>
            <w:vAlign w:val="center"/>
          </w:tcPr>
          <w:p w:rsidR="00644742" w:rsidRDefault="00644742" w:rsidP="00205CC5">
            <w:pPr>
              <w:pStyle w:val="BodyTextIndent2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Türkçe Adı</w:t>
            </w:r>
          </w:p>
        </w:tc>
        <w:tc>
          <w:tcPr>
            <w:tcW w:w="4400" w:type="dxa"/>
            <w:vAlign w:val="center"/>
          </w:tcPr>
          <w:p w:rsidR="00644742" w:rsidRDefault="00644742" w:rsidP="00205CC5">
            <w:pPr>
              <w:pStyle w:val="BodyTextIndent2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İngilizce Adı</w:t>
            </w:r>
          </w:p>
        </w:tc>
      </w:tr>
      <w:tr w:rsidR="00644742" w:rsidRPr="00675426">
        <w:tc>
          <w:tcPr>
            <w:tcW w:w="1163" w:type="dxa"/>
            <w:vAlign w:val="center"/>
          </w:tcPr>
          <w:p w:rsidR="00644742" w:rsidRPr="00675426" w:rsidRDefault="00644742" w:rsidP="00675426">
            <w:pPr>
              <w:pStyle w:val="BodyTextIndent2"/>
              <w:spacing w:after="0" w:line="240" w:lineRule="auto"/>
              <w:ind w:left="0"/>
            </w:pPr>
            <w:r w:rsidRPr="00272A02">
              <w:t>TS 315</w:t>
            </w:r>
          </w:p>
        </w:tc>
        <w:tc>
          <w:tcPr>
            <w:tcW w:w="4066" w:type="dxa"/>
            <w:vAlign w:val="center"/>
          </w:tcPr>
          <w:p w:rsidR="00644742" w:rsidRPr="00675426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272A02">
              <w:t>Pamuk tohumu (çiğit) küspesi</w:t>
            </w:r>
          </w:p>
        </w:tc>
        <w:tc>
          <w:tcPr>
            <w:tcW w:w="4400" w:type="dxa"/>
            <w:vAlign w:val="center"/>
          </w:tcPr>
          <w:p w:rsidR="00644742" w:rsidRPr="00675426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472353">
              <w:t>Cotton</w:t>
            </w:r>
            <w:r>
              <w:t xml:space="preserve"> </w:t>
            </w:r>
            <w:r w:rsidRPr="00472353">
              <w:t>seed meal (cake)</w:t>
            </w:r>
          </w:p>
        </w:tc>
      </w:tr>
      <w:tr w:rsidR="00644742" w:rsidRPr="00675426">
        <w:tc>
          <w:tcPr>
            <w:tcW w:w="1163" w:type="dxa"/>
          </w:tcPr>
          <w:p w:rsidR="00644742" w:rsidRPr="00675426" w:rsidRDefault="00644742" w:rsidP="00675426">
            <w:pPr>
              <w:pStyle w:val="BodyTextIndent2"/>
              <w:spacing w:after="0" w:line="240" w:lineRule="auto"/>
              <w:ind w:left="0"/>
            </w:pPr>
            <w:r w:rsidRPr="00272A02">
              <w:t>TS 545</w:t>
            </w:r>
          </w:p>
        </w:tc>
        <w:tc>
          <w:tcPr>
            <w:tcW w:w="4066" w:type="dxa"/>
          </w:tcPr>
          <w:p w:rsidR="00644742" w:rsidRPr="00675426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272A02">
              <w:t>Ayarlı çözeltilerin hazırlanması</w:t>
            </w:r>
          </w:p>
        </w:tc>
        <w:tc>
          <w:tcPr>
            <w:tcW w:w="4400" w:type="dxa"/>
          </w:tcPr>
          <w:p w:rsidR="00644742" w:rsidRPr="00675426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272A02">
              <w:t xml:space="preserve">Preparation of </w:t>
            </w:r>
            <w:r>
              <w:t>s</w:t>
            </w:r>
            <w:r w:rsidRPr="00272A02">
              <w:t>tandard solutions for volumetric analysis</w:t>
            </w:r>
          </w:p>
        </w:tc>
      </w:tr>
      <w:tr w:rsidR="00644742" w:rsidRPr="00675426">
        <w:tc>
          <w:tcPr>
            <w:tcW w:w="1163" w:type="dxa"/>
          </w:tcPr>
          <w:p w:rsidR="00644742" w:rsidRPr="00272A02" w:rsidRDefault="00644742" w:rsidP="00AE4FC7">
            <w:pPr>
              <w:pStyle w:val="BodyTextIndent2"/>
              <w:spacing w:after="0" w:line="240" w:lineRule="auto"/>
              <w:ind w:left="0"/>
            </w:pPr>
            <w:r w:rsidRPr="00E82507">
              <w:t>TS 54</w:t>
            </w:r>
            <w:r>
              <w:t>6</w:t>
            </w:r>
          </w:p>
        </w:tc>
        <w:tc>
          <w:tcPr>
            <w:tcW w:w="4066" w:type="dxa"/>
          </w:tcPr>
          <w:p w:rsidR="00644742" w:rsidRPr="00272A02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E82507">
              <w:t>Standard çözeltilerin hazırlanması</w:t>
            </w:r>
          </w:p>
        </w:tc>
        <w:tc>
          <w:tcPr>
            <w:tcW w:w="4400" w:type="dxa"/>
          </w:tcPr>
          <w:p w:rsidR="00644742" w:rsidRPr="00272A02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E82507">
              <w:t xml:space="preserve">Preparation of </w:t>
            </w:r>
            <w:r>
              <w:t>s</w:t>
            </w:r>
            <w:r w:rsidRPr="00E82507">
              <w:t xml:space="preserve">tandard </w:t>
            </w:r>
            <w:r>
              <w:t>s</w:t>
            </w:r>
            <w:r w:rsidRPr="00E82507">
              <w:t xml:space="preserve">olutions for </w:t>
            </w:r>
            <w:r>
              <w:t>c</w:t>
            </w:r>
            <w:r w:rsidRPr="00E82507">
              <w:t xml:space="preserve">olorimetric </w:t>
            </w:r>
            <w:r>
              <w:t>a</w:t>
            </w:r>
            <w:r w:rsidRPr="00E82507">
              <w:t>nalysis</w:t>
            </w:r>
          </w:p>
        </w:tc>
      </w:tr>
      <w:tr w:rsidR="00644742" w:rsidRPr="00675426">
        <w:tc>
          <w:tcPr>
            <w:tcW w:w="1163" w:type="dxa"/>
          </w:tcPr>
          <w:p w:rsidR="00644742" w:rsidRPr="00E82507" w:rsidRDefault="00644742" w:rsidP="00AE4FC7">
            <w:pPr>
              <w:pStyle w:val="BodyTextIndent2"/>
              <w:spacing w:after="0" w:line="240" w:lineRule="auto"/>
              <w:ind w:left="0"/>
            </w:pPr>
            <w:r w:rsidRPr="00516417">
              <w:t>TS EN ISO 734-</w:t>
            </w:r>
            <w:r>
              <w:t>1</w:t>
            </w:r>
          </w:p>
        </w:tc>
        <w:tc>
          <w:tcPr>
            <w:tcW w:w="4066" w:type="dxa"/>
          </w:tcPr>
          <w:p w:rsidR="00644742" w:rsidRPr="00E82507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516417">
              <w:t>Yağlı tohum küspeleri - Yağ muhtevasının tayini - Bölüm 1: Hekzan (veya petrol eteri) ile özütleme yöntemi</w:t>
            </w:r>
          </w:p>
        </w:tc>
        <w:tc>
          <w:tcPr>
            <w:tcW w:w="4400" w:type="dxa"/>
          </w:tcPr>
          <w:p w:rsidR="00644742" w:rsidRPr="00E82507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516417">
              <w:t>Oilseed meals - Determination of oil content - Part 1: Extraction method with hexane (or light petroleum)</w:t>
            </w:r>
          </w:p>
        </w:tc>
      </w:tr>
      <w:tr w:rsidR="00644742" w:rsidRPr="00675426">
        <w:tc>
          <w:tcPr>
            <w:tcW w:w="1163" w:type="dxa"/>
          </w:tcPr>
          <w:p w:rsidR="00644742" w:rsidRPr="00E82507" w:rsidRDefault="00644742" w:rsidP="00AE4FC7">
            <w:pPr>
              <w:pStyle w:val="BodyTextIndent2"/>
              <w:spacing w:after="0" w:line="240" w:lineRule="auto"/>
              <w:ind w:left="0"/>
            </w:pPr>
            <w:r w:rsidRPr="005A2C2D">
              <w:t>TS EN ISO 734-2</w:t>
            </w:r>
          </w:p>
        </w:tc>
        <w:tc>
          <w:tcPr>
            <w:tcW w:w="4066" w:type="dxa"/>
          </w:tcPr>
          <w:p w:rsidR="00644742" w:rsidRPr="00E82507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0416E1">
              <w:t>Yağlı tohum küspeleri - Yağ muhtevasının tayini - Bölüm 2 : Hızlı özütleme yöntemi</w:t>
            </w:r>
          </w:p>
        </w:tc>
        <w:tc>
          <w:tcPr>
            <w:tcW w:w="4400" w:type="dxa"/>
          </w:tcPr>
          <w:p w:rsidR="00644742" w:rsidRPr="00E82507" w:rsidRDefault="00644742" w:rsidP="00675426">
            <w:pPr>
              <w:pStyle w:val="BodyTextIndent2"/>
              <w:spacing w:after="0" w:line="240" w:lineRule="auto"/>
              <w:ind w:left="0"/>
              <w:jc w:val="both"/>
            </w:pPr>
            <w:r w:rsidRPr="000416E1">
              <w:t>Oilseed meals - Determination of oil content - Part 2: Rapid extraction method</w:t>
            </w:r>
          </w:p>
        </w:tc>
      </w:tr>
      <w:tr w:rsidR="00644742" w:rsidRPr="00675426">
        <w:tc>
          <w:tcPr>
            <w:tcW w:w="1163" w:type="dxa"/>
          </w:tcPr>
          <w:p w:rsidR="00644742" w:rsidRPr="00794E5F" w:rsidRDefault="00644742" w:rsidP="00675426">
            <w:pPr>
              <w:pStyle w:val="Header"/>
              <w:tabs>
                <w:tab w:val="clear" w:pos="4536"/>
                <w:tab w:val="clear" w:pos="9072"/>
              </w:tabs>
              <w:jc w:val="both"/>
            </w:pPr>
            <w:r w:rsidRPr="00272A02">
              <w:t xml:space="preserve">TS </w:t>
            </w:r>
            <w:r>
              <w:t>ISO 771*</w:t>
            </w:r>
          </w:p>
        </w:tc>
        <w:tc>
          <w:tcPr>
            <w:tcW w:w="4066" w:type="dxa"/>
          </w:tcPr>
          <w:p w:rsidR="00644742" w:rsidRPr="00794E5F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0C56F6">
              <w:t>Yağlı tohum kalıntıları - Rutubet ve uçucu madde içeriği tayini</w:t>
            </w:r>
          </w:p>
        </w:tc>
        <w:tc>
          <w:tcPr>
            <w:tcW w:w="4400" w:type="dxa"/>
          </w:tcPr>
          <w:p w:rsidR="00644742" w:rsidRPr="00794E5F" w:rsidRDefault="00644742" w:rsidP="00675426">
            <w:pPr>
              <w:jc w:val="both"/>
            </w:pPr>
            <w:r w:rsidRPr="000C56F6">
              <w:t>Oilseed residues; Determination of moisture and volatile matter content</w:t>
            </w:r>
          </w:p>
        </w:tc>
      </w:tr>
      <w:tr w:rsidR="00644742" w:rsidRPr="00675426">
        <w:tc>
          <w:tcPr>
            <w:tcW w:w="1163" w:type="dxa"/>
          </w:tcPr>
          <w:p w:rsidR="00644742" w:rsidRPr="00733973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272A02">
              <w:t>TS 2104</w:t>
            </w:r>
          </w:p>
        </w:tc>
        <w:tc>
          <w:tcPr>
            <w:tcW w:w="4066" w:type="dxa"/>
          </w:tcPr>
          <w:p w:rsidR="00644742" w:rsidRPr="00794E5F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272A02">
              <w:t>Belirteçler - Belirteç çözeltileri hazırlama yöntemleri</w:t>
            </w:r>
          </w:p>
        </w:tc>
        <w:tc>
          <w:tcPr>
            <w:tcW w:w="4400" w:type="dxa"/>
          </w:tcPr>
          <w:p w:rsidR="00644742" w:rsidRPr="00794E5F" w:rsidRDefault="00644742" w:rsidP="00675426">
            <w:pPr>
              <w:jc w:val="both"/>
            </w:pPr>
            <w:r>
              <w:t>I</w:t>
            </w:r>
            <w:r w:rsidRPr="00272A02">
              <w:t>ndicators - Methods of preparation of indicator solutions</w:t>
            </w:r>
          </w:p>
        </w:tc>
      </w:tr>
      <w:tr w:rsidR="00644742" w:rsidRPr="00675426">
        <w:tc>
          <w:tcPr>
            <w:tcW w:w="1163" w:type="dxa"/>
          </w:tcPr>
          <w:p w:rsidR="00644742" w:rsidRPr="00794E5F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272A02">
              <w:t>TS 2947 EN ISO 658</w:t>
            </w:r>
          </w:p>
        </w:tc>
        <w:tc>
          <w:tcPr>
            <w:tcW w:w="4066" w:type="dxa"/>
          </w:tcPr>
          <w:p w:rsidR="00644742" w:rsidRPr="00675426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272A02">
              <w:t>Yağlı tohumlar - Yabancı madde muhtevasının tayini</w:t>
            </w:r>
          </w:p>
        </w:tc>
        <w:tc>
          <w:tcPr>
            <w:tcW w:w="4400" w:type="dxa"/>
          </w:tcPr>
          <w:p w:rsidR="00644742" w:rsidRPr="00675426" w:rsidRDefault="00644742" w:rsidP="00675426">
            <w:pPr>
              <w:jc w:val="both"/>
            </w:pPr>
            <w:r w:rsidRPr="00272A02">
              <w:t>Oilseeds - Determination of impurities content</w:t>
            </w:r>
          </w:p>
        </w:tc>
      </w:tr>
      <w:tr w:rsidR="00644742" w:rsidRPr="00675426">
        <w:tc>
          <w:tcPr>
            <w:tcW w:w="1163" w:type="dxa"/>
          </w:tcPr>
          <w:p w:rsidR="00644742" w:rsidRPr="000416E1" w:rsidRDefault="00644742" w:rsidP="00675426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highlight w:val="yellow"/>
              </w:rPr>
            </w:pPr>
            <w:r w:rsidRPr="005A2C2D">
              <w:t>TS 4707 ISO 5506</w:t>
            </w:r>
          </w:p>
        </w:tc>
        <w:tc>
          <w:tcPr>
            <w:tcW w:w="4066" w:type="dxa"/>
          </w:tcPr>
          <w:p w:rsidR="00644742" w:rsidRPr="00272A02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0416E1">
              <w:t>Soya fasülyesi ürünleri - Üreaz aktivitesinin tayini</w:t>
            </w:r>
          </w:p>
        </w:tc>
        <w:tc>
          <w:tcPr>
            <w:tcW w:w="4400" w:type="dxa"/>
          </w:tcPr>
          <w:p w:rsidR="00644742" w:rsidRPr="00272A02" w:rsidRDefault="00644742" w:rsidP="00675426">
            <w:pPr>
              <w:jc w:val="both"/>
            </w:pPr>
            <w:r w:rsidRPr="000416E1">
              <w:t>Soya bean produ</w:t>
            </w:r>
            <w:r>
              <w:t>cts - Determination of urease ac</w:t>
            </w:r>
            <w:r w:rsidRPr="000416E1">
              <w:t>tivity</w:t>
            </w:r>
          </w:p>
        </w:tc>
      </w:tr>
      <w:tr w:rsidR="00644742" w:rsidRPr="00675426">
        <w:tc>
          <w:tcPr>
            <w:tcW w:w="1163" w:type="dxa"/>
          </w:tcPr>
          <w:p w:rsidR="00644742" w:rsidRPr="005A2C2D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05376E">
              <w:t>TS ISO 5502</w:t>
            </w:r>
          </w:p>
        </w:tc>
        <w:tc>
          <w:tcPr>
            <w:tcW w:w="4066" w:type="dxa"/>
          </w:tcPr>
          <w:p w:rsidR="00644742" w:rsidRPr="000416E1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05376E">
              <w:t>Yağlı tohum küspeleri</w:t>
            </w:r>
            <w:r>
              <w:t xml:space="preserve"> </w:t>
            </w:r>
            <w:r w:rsidRPr="0005376E">
              <w:t>-</w:t>
            </w:r>
            <w:r>
              <w:t xml:space="preserve"> </w:t>
            </w:r>
            <w:r w:rsidRPr="0005376E">
              <w:t>Numunelerinin hazırlanması</w:t>
            </w:r>
          </w:p>
        </w:tc>
        <w:tc>
          <w:tcPr>
            <w:tcW w:w="4400" w:type="dxa"/>
          </w:tcPr>
          <w:p w:rsidR="00644742" w:rsidRPr="000416E1" w:rsidRDefault="00644742" w:rsidP="00675426">
            <w:pPr>
              <w:jc w:val="both"/>
            </w:pPr>
            <w:r w:rsidRPr="0005376E">
              <w:t>Oilseed residues - Preparation of test samples</w:t>
            </w:r>
          </w:p>
        </w:tc>
      </w:tr>
      <w:tr w:rsidR="00644742" w:rsidRPr="00675426">
        <w:tc>
          <w:tcPr>
            <w:tcW w:w="1163" w:type="dxa"/>
          </w:tcPr>
          <w:p w:rsidR="00644742" w:rsidRPr="005A2C2D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272A02">
              <w:t xml:space="preserve">TS </w:t>
            </w:r>
            <w:r>
              <w:t>EN ISO</w:t>
            </w:r>
            <w:r w:rsidRPr="00272A02">
              <w:t xml:space="preserve"> 5983</w:t>
            </w:r>
            <w:r>
              <w:t>-1</w:t>
            </w:r>
          </w:p>
        </w:tc>
        <w:tc>
          <w:tcPr>
            <w:tcW w:w="4066" w:type="dxa"/>
          </w:tcPr>
          <w:p w:rsidR="00644742" w:rsidRPr="000416E1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0C56F6">
              <w:t>Hayvan yemleri</w:t>
            </w:r>
            <w:r>
              <w:t xml:space="preserve"> </w:t>
            </w:r>
            <w:r w:rsidRPr="000C56F6">
              <w:t>-</w:t>
            </w:r>
            <w:r>
              <w:t xml:space="preserve"> </w:t>
            </w:r>
            <w:r w:rsidRPr="000C56F6">
              <w:t>Azot muhtevasının tayini ve ham protein muhtevasının hesaplanması</w:t>
            </w:r>
            <w:r>
              <w:t xml:space="preserve"> </w:t>
            </w:r>
            <w:r w:rsidRPr="000C56F6">
              <w:t>- Bölüm 1: Kjeldahl metodu </w:t>
            </w:r>
          </w:p>
        </w:tc>
        <w:tc>
          <w:tcPr>
            <w:tcW w:w="4400" w:type="dxa"/>
          </w:tcPr>
          <w:p w:rsidR="00644742" w:rsidRPr="000416E1" w:rsidRDefault="00644742" w:rsidP="00675426">
            <w:pPr>
              <w:jc w:val="both"/>
            </w:pPr>
            <w:r w:rsidRPr="00FF4D15">
              <w:t>Animal feeding stuffs - Determination of nitrogen content and calculation of crude protein content - Part 1: Kjeldahl method</w:t>
            </w:r>
          </w:p>
        </w:tc>
      </w:tr>
      <w:tr w:rsidR="00644742" w:rsidRPr="00675426">
        <w:tc>
          <w:tcPr>
            <w:tcW w:w="1163" w:type="dxa"/>
          </w:tcPr>
          <w:p w:rsidR="00644742" w:rsidRPr="00272A02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D96240">
              <w:t>TS EN ISO 5983-</w:t>
            </w:r>
            <w:r>
              <w:t>2</w:t>
            </w:r>
          </w:p>
        </w:tc>
        <w:tc>
          <w:tcPr>
            <w:tcW w:w="4066" w:type="dxa"/>
          </w:tcPr>
          <w:p w:rsidR="00644742" w:rsidRPr="000C56F6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D96240">
              <w:t>Hayvan yemleri</w:t>
            </w:r>
            <w:r>
              <w:t xml:space="preserve"> </w:t>
            </w:r>
            <w:r w:rsidRPr="00D96240">
              <w:t>-</w:t>
            </w:r>
            <w:r>
              <w:t xml:space="preserve"> </w:t>
            </w:r>
            <w:r w:rsidRPr="00D96240">
              <w:t>Azot muhtevasının tayini ve ham protein muhtevasının hesaplanması</w:t>
            </w:r>
            <w:r>
              <w:t xml:space="preserve"> </w:t>
            </w:r>
            <w:r w:rsidRPr="00D96240">
              <w:t>-</w:t>
            </w:r>
            <w:r>
              <w:t xml:space="preserve"> </w:t>
            </w:r>
            <w:r w:rsidRPr="00D96240">
              <w:t>Bölüm 2:</w:t>
            </w:r>
            <w:r>
              <w:t xml:space="preserve"> </w:t>
            </w:r>
            <w:r w:rsidRPr="00D96240">
              <w:t xml:space="preserve">Blok parçalama/buhar damıtma metodu  </w:t>
            </w:r>
          </w:p>
        </w:tc>
        <w:tc>
          <w:tcPr>
            <w:tcW w:w="4400" w:type="dxa"/>
          </w:tcPr>
          <w:p w:rsidR="00644742" w:rsidRPr="00FF4D15" w:rsidRDefault="00644742" w:rsidP="00675426">
            <w:pPr>
              <w:jc w:val="both"/>
            </w:pPr>
            <w:r w:rsidRPr="00D96240">
              <w:t>Animal feeding stuffs - Determination of nitrogen content and calculation of crude protein content - Part 2: Block digestion/steam distillation method</w:t>
            </w:r>
          </w:p>
        </w:tc>
      </w:tr>
      <w:tr w:rsidR="00644742" w:rsidRPr="00675426">
        <w:tc>
          <w:tcPr>
            <w:tcW w:w="1163" w:type="dxa"/>
          </w:tcPr>
          <w:p w:rsidR="00644742" w:rsidRPr="005A05DE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0416E1">
              <w:t>TS ISO 5984</w:t>
            </w:r>
          </w:p>
        </w:tc>
        <w:tc>
          <w:tcPr>
            <w:tcW w:w="4066" w:type="dxa"/>
          </w:tcPr>
          <w:p w:rsidR="00644742" w:rsidRPr="00F674F6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272A02">
              <w:t>Hayvan yemleri - Ham kül tayini</w:t>
            </w:r>
          </w:p>
        </w:tc>
        <w:tc>
          <w:tcPr>
            <w:tcW w:w="4400" w:type="dxa"/>
          </w:tcPr>
          <w:p w:rsidR="00644742" w:rsidRDefault="00644742" w:rsidP="00675426">
            <w:pPr>
              <w:jc w:val="both"/>
            </w:pPr>
            <w:r w:rsidRPr="00272A02">
              <w:t>Animal feeding stuffs - Determination of crude ash</w:t>
            </w:r>
          </w:p>
        </w:tc>
      </w:tr>
      <w:tr w:rsidR="00644742" w:rsidRPr="00675426">
        <w:tc>
          <w:tcPr>
            <w:tcW w:w="1163" w:type="dxa"/>
          </w:tcPr>
          <w:p w:rsidR="00644742" w:rsidRPr="000416E1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2E3704">
              <w:t>TS 7013</w:t>
            </w:r>
          </w:p>
        </w:tc>
        <w:tc>
          <w:tcPr>
            <w:tcW w:w="4066" w:type="dxa"/>
          </w:tcPr>
          <w:p w:rsidR="00644742" w:rsidRPr="00272A02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901407">
              <w:t>Kalibrasyon - Genel kurallar</w:t>
            </w:r>
          </w:p>
        </w:tc>
        <w:tc>
          <w:tcPr>
            <w:tcW w:w="4400" w:type="dxa"/>
          </w:tcPr>
          <w:p w:rsidR="00644742" w:rsidRPr="00272A02" w:rsidRDefault="00644742" w:rsidP="00675426">
            <w:pPr>
              <w:jc w:val="both"/>
            </w:pPr>
            <w:r>
              <w:t>Calibration s</w:t>
            </w:r>
            <w:r w:rsidRPr="00901407">
              <w:t xml:space="preserve">ystem </w:t>
            </w:r>
            <w:r>
              <w:t>r</w:t>
            </w:r>
            <w:r w:rsidRPr="00901407">
              <w:t>equirements</w:t>
            </w:r>
          </w:p>
        </w:tc>
      </w:tr>
      <w:tr w:rsidR="00644742" w:rsidRPr="00675426">
        <w:tc>
          <w:tcPr>
            <w:tcW w:w="1163" w:type="dxa"/>
          </w:tcPr>
          <w:p w:rsidR="00644742" w:rsidRPr="0005376E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5A2C2D">
              <w:t>TS 8157</w:t>
            </w:r>
          </w:p>
        </w:tc>
        <w:tc>
          <w:tcPr>
            <w:tcW w:w="4066" w:type="dxa"/>
          </w:tcPr>
          <w:p w:rsidR="00644742" w:rsidRPr="0005376E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93588B">
              <w:t>Yağlı tohumlar ve küspeler</w:t>
            </w:r>
            <w:r>
              <w:t xml:space="preserve"> </w:t>
            </w:r>
            <w:r w:rsidRPr="0093588B">
              <w:t>-</w:t>
            </w:r>
            <w:r>
              <w:t xml:space="preserve"> </w:t>
            </w:r>
            <w:r w:rsidRPr="0093588B">
              <w:t>Vinil tiyooksazalidon tayini</w:t>
            </w:r>
          </w:p>
        </w:tc>
        <w:tc>
          <w:tcPr>
            <w:tcW w:w="4400" w:type="dxa"/>
          </w:tcPr>
          <w:p w:rsidR="00644742" w:rsidRPr="0005376E" w:rsidRDefault="00644742" w:rsidP="00675426">
            <w:pPr>
              <w:jc w:val="both"/>
            </w:pPr>
            <w:r w:rsidRPr="0093588B">
              <w:t xml:space="preserve">Oilseeds and </w:t>
            </w:r>
            <w:r>
              <w:t>o</w:t>
            </w:r>
            <w:r w:rsidRPr="0093588B">
              <w:t xml:space="preserve">ilseed </w:t>
            </w:r>
            <w:r>
              <w:t>c</w:t>
            </w:r>
            <w:r w:rsidRPr="0093588B">
              <w:t>akes -</w:t>
            </w:r>
            <w:r>
              <w:t xml:space="preserve"> </w:t>
            </w:r>
            <w:r w:rsidRPr="0093588B">
              <w:t>Determination of Vinyl</w:t>
            </w:r>
            <w:r>
              <w:t xml:space="preserve"> </w:t>
            </w:r>
            <w:r w:rsidRPr="0093588B">
              <w:t>thiooxazolidone</w:t>
            </w:r>
          </w:p>
        </w:tc>
      </w:tr>
      <w:tr w:rsidR="00644742" w:rsidRPr="00675426">
        <w:tc>
          <w:tcPr>
            <w:tcW w:w="1163" w:type="dxa"/>
          </w:tcPr>
          <w:p w:rsidR="00644742" w:rsidRPr="005A2C2D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5A2C2D">
              <w:t>TS 815</w:t>
            </w:r>
            <w:r>
              <w:t>9</w:t>
            </w:r>
          </w:p>
        </w:tc>
        <w:tc>
          <w:tcPr>
            <w:tcW w:w="4066" w:type="dxa"/>
          </w:tcPr>
          <w:p w:rsidR="00644742" w:rsidRPr="0005376E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93588B">
              <w:t>Yağlı tohumlar ve küspeler - İzotiyosiyanatlar tayini</w:t>
            </w:r>
          </w:p>
        </w:tc>
        <w:tc>
          <w:tcPr>
            <w:tcW w:w="4400" w:type="dxa"/>
          </w:tcPr>
          <w:p w:rsidR="00644742" w:rsidRPr="0005376E" w:rsidRDefault="00644742" w:rsidP="00675426">
            <w:pPr>
              <w:jc w:val="both"/>
            </w:pPr>
            <w:r w:rsidRPr="0093588B">
              <w:t>Oilseeds and oilseed Cakes -</w:t>
            </w:r>
            <w:r>
              <w:t xml:space="preserve"> </w:t>
            </w:r>
            <w:r w:rsidRPr="0093588B">
              <w:t>Determination of Isothiocyanates</w:t>
            </w:r>
          </w:p>
        </w:tc>
      </w:tr>
      <w:tr w:rsidR="00644742" w:rsidRPr="00675426">
        <w:tc>
          <w:tcPr>
            <w:tcW w:w="1163" w:type="dxa"/>
          </w:tcPr>
          <w:p w:rsidR="00644742" w:rsidRPr="005A2C2D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CA72DC">
              <w:t>TS 12832</w:t>
            </w:r>
          </w:p>
        </w:tc>
        <w:tc>
          <w:tcPr>
            <w:tcW w:w="4066" w:type="dxa"/>
          </w:tcPr>
          <w:p w:rsidR="00644742" w:rsidRPr="0093588B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CA72DC">
              <w:t>Duyusal analizler</w:t>
            </w:r>
            <w:r>
              <w:t xml:space="preserve"> </w:t>
            </w:r>
            <w:r w:rsidRPr="00CA72DC">
              <w:t>- Gıda ürünlerinin muhafazası için kullanılan kaplar</w:t>
            </w:r>
            <w:r>
              <w:t xml:space="preserve"> </w:t>
            </w:r>
            <w:r w:rsidRPr="00CA72DC">
              <w:t>- Uygunluk deneyi</w:t>
            </w:r>
          </w:p>
        </w:tc>
        <w:tc>
          <w:tcPr>
            <w:tcW w:w="4400" w:type="dxa"/>
          </w:tcPr>
          <w:p w:rsidR="00644742" w:rsidRPr="0093588B" w:rsidRDefault="00644742" w:rsidP="00675426">
            <w:pPr>
              <w:jc w:val="both"/>
            </w:pPr>
            <w:r w:rsidRPr="00CA72DC">
              <w:t>Sensory analysis</w:t>
            </w:r>
            <w:r>
              <w:t xml:space="preserve"> </w:t>
            </w:r>
            <w:r w:rsidRPr="00CA72DC">
              <w:t xml:space="preserve">- Testing of container materials and container for food products  </w:t>
            </w:r>
          </w:p>
        </w:tc>
      </w:tr>
      <w:tr w:rsidR="00644742" w:rsidRPr="00675426">
        <w:tc>
          <w:tcPr>
            <w:tcW w:w="1163" w:type="dxa"/>
          </w:tcPr>
          <w:p w:rsidR="00644742" w:rsidRPr="005A2C2D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271EF0">
              <w:t>TS ISO 14718</w:t>
            </w:r>
          </w:p>
        </w:tc>
        <w:tc>
          <w:tcPr>
            <w:tcW w:w="4066" w:type="dxa"/>
          </w:tcPr>
          <w:p w:rsidR="00644742" w:rsidRPr="0093588B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271EF0">
              <w:t xml:space="preserve">Hayvan yemleri </w:t>
            </w:r>
            <w:r w:rsidRPr="00516417">
              <w:t>-</w:t>
            </w:r>
            <w:r>
              <w:t xml:space="preserve"> </w:t>
            </w:r>
            <w:r w:rsidRPr="00271EF0">
              <w:t>Karma hayvan yemlerinin aflatoksin B</w:t>
            </w:r>
            <w:r w:rsidRPr="00271EF0">
              <w:rPr>
                <w:vertAlign w:val="subscript"/>
              </w:rPr>
              <w:t xml:space="preserve">1 </w:t>
            </w:r>
            <w:r w:rsidRPr="00271EF0">
              <w:t xml:space="preserve">muhtevasının tayini </w:t>
            </w:r>
            <w:r w:rsidRPr="00516417">
              <w:t>-</w:t>
            </w:r>
            <w:r w:rsidRPr="00271EF0">
              <w:t xml:space="preserve"> Yüksek performanslı sıvı kromatografisi</w:t>
            </w:r>
            <w:r>
              <w:t xml:space="preserve"> metodu</w:t>
            </w:r>
          </w:p>
        </w:tc>
        <w:tc>
          <w:tcPr>
            <w:tcW w:w="4400" w:type="dxa"/>
          </w:tcPr>
          <w:p w:rsidR="00644742" w:rsidRPr="0093588B" w:rsidRDefault="00644742" w:rsidP="00675426">
            <w:pPr>
              <w:jc w:val="both"/>
            </w:pPr>
            <w:r w:rsidRPr="00271EF0">
              <w:t xml:space="preserve">Animal feeding stuffs </w:t>
            </w:r>
            <w:r w:rsidRPr="00516417">
              <w:t>-</w:t>
            </w:r>
            <w:r w:rsidRPr="00271EF0">
              <w:t xml:space="preserve"> Determination of aflatoksin B</w:t>
            </w:r>
            <w:r w:rsidRPr="00271EF0">
              <w:rPr>
                <w:vertAlign w:val="subscript"/>
              </w:rPr>
              <w:t>1</w:t>
            </w:r>
            <w:r w:rsidRPr="00271EF0">
              <w:t xml:space="preserve"> content of mixed feeding stuffs </w:t>
            </w:r>
            <w:r w:rsidRPr="00516417">
              <w:t>-</w:t>
            </w:r>
            <w:r w:rsidRPr="00271EF0">
              <w:t xml:space="preserve"> Method using high pe</w:t>
            </w:r>
            <w:r>
              <w:t>rformance liquid chromatography</w:t>
            </w:r>
          </w:p>
        </w:tc>
      </w:tr>
      <w:tr w:rsidR="00644742" w:rsidRPr="00675426">
        <w:tc>
          <w:tcPr>
            <w:tcW w:w="1163" w:type="dxa"/>
          </w:tcPr>
          <w:p w:rsidR="00644742" w:rsidRPr="00271EF0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501C89">
              <w:rPr>
                <w:lang w:val="en-US"/>
              </w:rPr>
              <w:t xml:space="preserve">TS EN ISO/IEC </w:t>
            </w:r>
            <w:r w:rsidRPr="002E3704">
              <w:t>17025</w:t>
            </w:r>
          </w:p>
        </w:tc>
        <w:tc>
          <w:tcPr>
            <w:tcW w:w="4066" w:type="dxa"/>
          </w:tcPr>
          <w:p w:rsidR="00644742" w:rsidRPr="00271EF0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BF52F5">
              <w:t>Deney ve kalibrasyon laboratuvarlarının yeterliliği için genel şartlar</w:t>
            </w:r>
          </w:p>
        </w:tc>
        <w:tc>
          <w:tcPr>
            <w:tcW w:w="4400" w:type="dxa"/>
          </w:tcPr>
          <w:p w:rsidR="00644742" w:rsidRPr="00271EF0" w:rsidRDefault="00644742" w:rsidP="00675426">
            <w:pPr>
              <w:jc w:val="both"/>
            </w:pPr>
            <w:r w:rsidRPr="00BF52F5">
              <w:t>General requirements for the competence of testing and calibration laboratories</w:t>
            </w:r>
          </w:p>
        </w:tc>
      </w:tr>
      <w:tr w:rsidR="00644742" w:rsidRPr="00675426">
        <w:tc>
          <w:tcPr>
            <w:tcW w:w="1163" w:type="dxa"/>
          </w:tcPr>
          <w:p w:rsidR="00644742" w:rsidRPr="00271EF0" w:rsidRDefault="00644742" w:rsidP="00794E5F">
            <w:pPr>
              <w:pStyle w:val="Header"/>
              <w:tabs>
                <w:tab w:val="clear" w:pos="4536"/>
                <w:tab w:val="clear" w:pos="9072"/>
              </w:tabs>
            </w:pPr>
            <w:r w:rsidRPr="00CA72DC">
              <w:rPr>
                <w:noProof/>
              </w:rPr>
              <w:t>TS EN 45501</w:t>
            </w:r>
          </w:p>
        </w:tc>
        <w:tc>
          <w:tcPr>
            <w:tcW w:w="4066" w:type="dxa"/>
          </w:tcPr>
          <w:p w:rsidR="00644742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CA72DC">
              <w:t>Tartı aletleri</w:t>
            </w:r>
            <w:r>
              <w:t xml:space="preserve"> </w:t>
            </w:r>
            <w:r w:rsidRPr="00CA72DC">
              <w:t>-</w:t>
            </w:r>
            <w:r>
              <w:t xml:space="preserve"> </w:t>
            </w:r>
            <w:r w:rsidRPr="00CA72DC">
              <w:t>Otomatik olmayan</w:t>
            </w:r>
            <w:r>
              <w:t xml:space="preserve"> </w:t>
            </w:r>
            <w:r w:rsidRPr="00CA72DC">
              <w:t>-</w:t>
            </w:r>
            <w:r>
              <w:t xml:space="preserve"> </w:t>
            </w:r>
            <w:r w:rsidRPr="00CA72DC">
              <w:t>Metrolojik özellikler</w:t>
            </w:r>
          </w:p>
          <w:p w:rsidR="00644742" w:rsidRPr="00271EF0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</w:p>
        </w:tc>
        <w:tc>
          <w:tcPr>
            <w:tcW w:w="4400" w:type="dxa"/>
          </w:tcPr>
          <w:p w:rsidR="00644742" w:rsidRPr="00271EF0" w:rsidRDefault="00644742" w:rsidP="00675426">
            <w:pPr>
              <w:jc w:val="both"/>
            </w:pPr>
            <w:r w:rsidRPr="00CA72DC">
              <w:t>Metrological aspects of non-automatic weighting instruments</w:t>
            </w:r>
          </w:p>
        </w:tc>
      </w:tr>
      <w:tr w:rsidR="00644742" w:rsidRPr="00675426">
        <w:tc>
          <w:tcPr>
            <w:tcW w:w="1163" w:type="dxa"/>
            <w:vAlign w:val="center"/>
          </w:tcPr>
          <w:p w:rsidR="00644742" w:rsidRPr="00CA72DC" w:rsidRDefault="00644742" w:rsidP="00794E5F">
            <w:pPr>
              <w:pStyle w:val="Header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b/>
                <w:bCs/>
              </w:rPr>
              <w:t>TS No</w:t>
            </w:r>
          </w:p>
        </w:tc>
        <w:tc>
          <w:tcPr>
            <w:tcW w:w="4066" w:type="dxa"/>
            <w:vAlign w:val="center"/>
          </w:tcPr>
          <w:p w:rsidR="00644742" w:rsidRPr="00CA72DC" w:rsidRDefault="00644742" w:rsidP="00BF52F5">
            <w:pPr>
              <w:pStyle w:val="Header"/>
              <w:tabs>
                <w:tab w:val="left" w:pos="3240"/>
              </w:tabs>
              <w:ind w:right="-39"/>
              <w:jc w:val="both"/>
            </w:pPr>
            <w:r>
              <w:rPr>
                <w:b/>
                <w:bCs/>
              </w:rPr>
              <w:t>Türkçe Adı</w:t>
            </w:r>
          </w:p>
        </w:tc>
        <w:tc>
          <w:tcPr>
            <w:tcW w:w="4400" w:type="dxa"/>
            <w:vAlign w:val="center"/>
          </w:tcPr>
          <w:p w:rsidR="00644742" w:rsidRPr="00CA72DC" w:rsidRDefault="00644742" w:rsidP="00BF52F5">
            <w:pPr>
              <w:jc w:val="both"/>
            </w:pPr>
            <w:r>
              <w:rPr>
                <w:b/>
                <w:bCs/>
              </w:rPr>
              <w:t>İngilizce Adı</w:t>
            </w:r>
          </w:p>
        </w:tc>
      </w:tr>
      <w:tr w:rsidR="00644742" w:rsidRPr="00675426">
        <w:tc>
          <w:tcPr>
            <w:tcW w:w="1163" w:type="dxa"/>
          </w:tcPr>
          <w:p w:rsidR="00644742" w:rsidRPr="00E65D3A" w:rsidRDefault="00644742" w:rsidP="00794E5F">
            <w:pPr>
              <w:pStyle w:val="Header"/>
              <w:tabs>
                <w:tab w:val="clear" w:pos="4536"/>
                <w:tab w:val="clear" w:pos="9072"/>
              </w:tabs>
              <w:rPr>
                <w:noProof/>
              </w:rPr>
            </w:pPr>
            <w:r w:rsidRPr="002E3704">
              <w:rPr>
                <w:noProof/>
              </w:rPr>
              <w:t>TS EN 61326-</w:t>
            </w:r>
            <w:r>
              <w:rPr>
                <w:noProof/>
              </w:rPr>
              <w:t>1</w:t>
            </w:r>
          </w:p>
        </w:tc>
        <w:tc>
          <w:tcPr>
            <w:tcW w:w="4066" w:type="dxa"/>
          </w:tcPr>
          <w:p w:rsidR="00644742" w:rsidRPr="00E65D3A" w:rsidRDefault="00644742" w:rsidP="00675426">
            <w:pPr>
              <w:pStyle w:val="Header"/>
              <w:tabs>
                <w:tab w:val="left" w:pos="3240"/>
              </w:tabs>
              <w:ind w:right="-39"/>
              <w:jc w:val="both"/>
            </w:pPr>
            <w:r w:rsidRPr="00BF52F5">
              <w:t>Ölçme, kontrol ve laboratuvar kullanımı için elektrikli donanım - E</w:t>
            </w:r>
            <w:r>
              <w:t>MU</w:t>
            </w:r>
            <w:r w:rsidRPr="00BF52F5">
              <w:t xml:space="preserve"> şartları - Bölüm 1: Genel şartlar</w:t>
            </w:r>
          </w:p>
        </w:tc>
        <w:tc>
          <w:tcPr>
            <w:tcW w:w="4400" w:type="dxa"/>
          </w:tcPr>
          <w:p w:rsidR="00644742" w:rsidRPr="00E65D3A" w:rsidRDefault="00644742" w:rsidP="00675426">
            <w:pPr>
              <w:jc w:val="both"/>
            </w:pPr>
            <w:r w:rsidRPr="00BF52F5">
              <w:t>Electrical equipment for measurement, control and laboratory use - EMC requirements - Part 1: General requirements</w:t>
            </w:r>
          </w:p>
        </w:tc>
      </w:tr>
    </w:tbl>
    <w:p w:rsidR="00644742" w:rsidRDefault="00644742" w:rsidP="00205CC5">
      <w:pPr>
        <w:rPr>
          <w:sz w:val="24"/>
          <w:szCs w:val="24"/>
        </w:rPr>
      </w:pPr>
    </w:p>
    <w:p w:rsidR="00644742" w:rsidRPr="001A0622" w:rsidRDefault="00644742" w:rsidP="003D0C48">
      <w:pPr>
        <w:pStyle w:val="Heading1"/>
      </w:pPr>
      <w:bookmarkStart w:id="15" w:name="_Toc413140460"/>
      <w:r>
        <w:t>3</w:t>
      </w:r>
      <w:r>
        <w:tab/>
      </w:r>
      <w:r w:rsidRPr="001A0622">
        <w:t>Özellikler</w:t>
      </w:r>
      <w:bookmarkEnd w:id="15"/>
    </w:p>
    <w:p w:rsidR="00644742" w:rsidRPr="001E30D0" w:rsidRDefault="00644742" w:rsidP="003D0C48"/>
    <w:p w:rsidR="00644742" w:rsidRPr="001A0622" w:rsidRDefault="00644742" w:rsidP="003D0C48">
      <w:pPr>
        <w:pStyle w:val="Heading2"/>
      </w:pPr>
      <w:bookmarkStart w:id="16" w:name="_Toc413140461"/>
      <w:r>
        <w:t>3.1</w:t>
      </w:r>
      <w:r>
        <w:tab/>
      </w:r>
      <w:r w:rsidRPr="001A0622">
        <w:t>Genel özellikler</w:t>
      </w:r>
      <w:bookmarkEnd w:id="16"/>
    </w:p>
    <w:p w:rsidR="00644742" w:rsidRPr="001A0622" w:rsidRDefault="00644742" w:rsidP="003D0C48">
      <w:pPr>
        <w:rPr>
          <w:b/>
          <w:bCs/>
          <w:lang w:val="en-US"/>
        </w:rPr>
      </w:pPr>
    </w:p>
    <w:p w:rsidR="00644742" w:rsidRPr="00501C89" w:rsidRDefault="00644742" w:rsidP="003D0C48">
      <w:pPr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.1.1</w:t>
      </w:r>
      <w:r>
        <w:rPr>
          <w:lang w:val="en-US"/>
        </w:rPr>
        <w:t xml:space="preserve"> </w:t>
      </w:r>
      <w:r w:rsidRPr="00B740B8">
        <w:rPr>
          <w:lang w:val="en-US"/>
        </w:rPr>
        <w:t>Laboratuvar</w:t>
      </w:r>
      <w:r w:rsidRPr="00A66486">
        <w:rPr>
          <w:lang w:val="en-US"/>
        </w:rPr>
        <w:t xml:space="preserve"> analizlerinde kullanılacak </w:t>
      </w:r>
      <w:r w:rsidRPr="00501C89">
        <w:rPr>
          <w:lang w:val="en-US"/>
        </w:rPr>
        <w:t xml:space="preserve">  tartı aletleri TS EN 45501’e,  kap ve malzemeler TS 12832’ye, elektrikli cihazlar TS EN 61326-1’e, cihazların kalibrasyonu TS 7013’e uygun olmalıdır.</w:t>
      </w:r>
    </w:p>
    <w:p w:rsidR="00644742" w:rsidRPr="00501C89" w:rsidRDefault="00644742" w:rsidP="003D0C48">
      <w:pPr>
        <w:rPr>
          <w:lang w:val="en-US"/>
        </w:rPr>
      </w:pPr>
    </w:p>
    <w:p w:rsidR="00644742" w:rsidRDefault="00644742" w:rsidP="003D0C48">
      <w:pPr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.1.2</w:t>
      </w:r>
      <w:r>
        <w:rPr>
          <w:lang w:val="en-US"/>
        </w:rPr>
        <w:t xml:space="preserve"> </w:t>
      </w:r>
      <w:r w:rsidRPr="00501C89">
        <w:rPr>
          <w:lang w:val="en-US"/>
        </w:rPr>
        <w:t xml:space="preserve">Analiz yapılacak </w:t>
      </w:r>
      <w:r>
        <w:rPr>
          <w:lang w:val="en-US"/>
        </w:rPr>
        <w:t>l</w:t>
      </w:r>
      <w:r w:rsidRPr="00501C89">
        <w:rPr>
          <w:lang w:val="en-US"/>
        </w:rPr>
        <w:t xml:space="preserve">aboratuvarların </w:t>
      </w:r>
      <w:r>
        <w:rPr>
          <w:lang w:val="en-US"/>
        </w:rPr>
        <w:t xml:space="preserve"> </w:t>
      </w:r>
      <w:r w:rsidRPr="00501C89">
        <w:rPr>
          <w:lang w:val="en-US"/>
        </w:rPr>
        <w:t xml:space="preserve">yeterliliği TS EN ISO/IEC 17025’e göre sağlanmalıdır. </w:t>
      </w:r>
    </w:p>
    <w:p w:rsidR="00644742" w:rsidRPr="00501C89" w:rsidRDefault="00644742" w:rsidP="003D0C48">
      <w:pPr>
        <w:rPr>
          <w:lang w:val="en-US"/>
        </w:rPr>
      </w:pPr>
    </w:p>
    <w:p w:rsidR="00644742" w:rsidRDefault="00644742" w:rsidP="00675426">
      <w:pPr>
        <w:jc w:val="both"/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.1.3</w:t>
      </w:r>
      <w:r>
        <w:rPr>
          <w:lang w:val="en-US"/>
        </w:rPr>
        <w:t xml:space="preserve"> </w:t>
      </w:r>
      <w:r w:rsidRPr="001A0622">
        <w:rPr>
          <w:lang w:val="en-US"/>
        </w:rPr>
        <w:t>Numune</w:t>
      </w:r>
      <w:r>
        <w:rPr>
          <w:lang w:val="en-US"/>
        </w:rPr>
        <w:t xml:space="preserve"> </w:t>
      </w:r>
      <w:r w:rsidRPr="001A0622">
        <w:rPr>
          <w:lang w:val="en-US"/>
        </w:rPr>
        <w:t>alma araç ve kapları kuru, temiz ve TS 12832’ye uygun olmalıdır. Ürüne herhangi bir tat, koku bulaştırmamalı ve kendine has özelliğini bozmamalıdır.</w:t>
      </w:r>
    </w:p>
    <w:p w:rsidR="00644742" w:rsidRPr="001A0622" w:rsidRDefault="00644742" w:rsidP="003D0C48">
      <w:pPr>
        <w:rPr>
          <w:lang w:val="en-US"/>
        </w:rPr>
      </w:pPr>
    </w:p>
    <w:p w:rsidR="00644742" w:rsidRDefault="00644742" w:rsidP="00675426">
      <w:pPr>
        <w:jc w:val="both"/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.1.4</w:t>
      </w:r>
      <w:r>
        <w:rPr>
          <w:lang w:val="en-US"/>
        </w:rPr>
        <w:t xml:space="preserve"> </w:t>
      </w:r>
      <w:r w:rsidRPr="001A0622">
        <w:rPr>
          <w:lang w:val="en-US"/>
        </w:rPr>
        <w:t>Bir birim veya parçanın tümü partiyi temsil edecek miktarda ilk numune olarak alınmalıdır. Partiyi temsil edecek miktarda alınan numuneler  laboratuvarda  yapılması gereken diğer deney ve muayeneler için ayrılmal</w:t>
      </w:r>
      <w:r>
        <w:rPr>
          <w:lang w:val="en-US"/>
        </w:rPr>
        <w:t>ı</w:t>
      </w:r>
      <w:r w:rsidRPr="001A0622">
        <w:rPr>
          <w:lang w:val="en-US"/>
        </w:rPr>
        <w:t>dır.</w:t>
      </w:r>
    </w:p>
    <w:p w:rsidR="00644742" w:rsidRPr="001A0622" w:rsidRDefault="00644742" w:rsidP="003D0C48">
      <w:pPr>
        <w:rPr>
          <w:lang w:val="en-US"/>
        </w:rPr>
      </w:pPr>
    </w:p>
    <w:p w:rsidR="00644742" w:rsidRDefault="00644742" w:rsidP="00675426">
      <w:pPr>
        <w:jc w:val="both"/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.1.5</w:t>
      </w:r>
      <w:r>
        <w:rPr>
          <w:lang w:val="en-US"/>
        </w:rPr>
        <w:t xml:space="preserve">  </w:t>
      </w:r>
      <w:r w:rsidRPr="001A0622">
        <w:rPr>
          <w:lang w:val="en-US"/>
        </w:rPr>
        <w:t>Örnekler</w:t>
      </w:r>
      <w:r>
        <w:rPr>
          <w:lang w:val="en-US"/>
        </w:rPr>
        <w:t xml:space="preserve">, mümkün </w:t>
      </w:r>
      <w:r w:rsidRPr="001A0622">
        <w:rPr>
          <w:lang w:val="en-US"/>
        </w:rPr>
        <w:t>olduğu kadar steril</w:t>
      </w:r>
      <w:r>
        <w:rPr>
          <w:lang w:val="en-US"/>
        </w:rPr>
        <w:t xml:space="preserve"> ve temiz koşullarda alınmalı,</w:t>
      </w:r>
      <w:r w:rsidRPr="001A0622">
        <w:rPr>
          <w:lang w:val="en-US"/>
        </w:rPr>
        <w:t xml:space="preserve"> bir tutanakla ve uygun ambalaj içerisi</w:t>
      </w:r>
      <w:r>
        <w:rPr>
          <w:lang w:val="en-US"/>
        </w:rPr>
        <w:t xml:space="preserve">nde laboratuvara </w:t>
      </w:r>
      <w:r w:rsidRPr="001A0622">
        <w:rPr>
          <w:lang w:val="en-US"/>
        </w:rPr>
        <w:t>g</w:t>
      </w:r>
      <w:r>
        <w:rPr>
          <w:lang w:val="en-US"/>
        </w:rPr>
        <w:t xml:space="preserve">önderilmelidir. </w:t>
      </w:r>
      <w:r w:rsidRPr="001A0622">
        <w:rPr>
          <w:lang w:val="en-US"/>
        </w:rPr>
        <w:t xml:space="preserve"> </w:t>
      </w:r>
    </w:p>
    <w:p w:rsidR="00644742" w:rsidRPr="001A0622" w:rsidRDefault="00644742" w:rsidP="003D0C48">
      <w:pPr>
        <w:rPr>
          <w:lang w:val="en-US"/>
        </w:rPr>
      </w:pPr>
    </w:p>
    <w:p w:rsidR="00644742" w:rsidRDefault="00644742" w:rsidP="003D0C48">
      <w:pPr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</w:t>
      </w:r>
      <w:r>
        <w:rPr>
          <w:b/>
          <w:bCs/>
          <w:sz w:val="22"/>
          <w:szCs w:val="22"/>
          <w:lang w:val="en-US"/>
        </w:rPr>
        <w:t>6</w:t>
      </w:r>
      <w:r>
        <w:rPr>
          <w:lang w:val="en-US"/>
        </w:rPr>
        <w:t xml:space="preserve">  Güvenilir bir analiz sonucu </w:t>
      </w:r>
      <w:r w:rsidRPr="001A0622">
        <w:rPr>
          <w:lang w:val="en-US"/>
        </w:rPr>
        <w:t xml:space="preserve">almak için, numunenin homojen şekilde karışımı ve birörnekliği her yerinde sağlanmalıdır. </w:t>
      </w:r>
    </w:p>
    <w:p w:rsidR="00644742" w:rsidRPr="001A0622" w:rsidRDefault="00644742" w:rsidP="003D0C48">
      <w:pPr>
        <w:rPr>
          <w:lang w:val="en-US"/>
        </w:rPr>
      </w:pPr>
    </w:p>
    <w:p w:rsidR="00644742" w:rsidRDefault="00644742" w:rsidP="003D0C48">
      <w:pPr>
        <w:rPr>
          <w:lang w:val="en-US"/>
        </w:rPr>
      </w:pPr>
      <w:r>
        <w:rPr>
          <w:b/>
          <w:bCs/>
          <w:sz w:val="22"/>
          <w:szCs w:val="22"/>
          <w:lang w:val="en-US"/>
        </w:rPr>
        <w:t>3</w:t>
      </w:r>
      <w:r w:rsidRPr="001E30D0">
        <w:rPr>
          <w:b/>
          <w:bCs/>
          <w:sz w:val="22"/>
          <w:szCs w:val="22"/>
          <w:lang w:val="en-US"/>
        </w:rPr>
        <w:t>.1.</w:t>
      </w:r>
      <w:r>
        <w:rPr>
          <w:b/>
          <w:bCs/>
          <w:sz w:val="22"/>
          <w:szCs w:val="22"/>
          <w:lang w:val="en-US"/>
        </w:rPr>
        <w:t>7</w:t>
      </w:r>
      <w:r>
        <w:rPr>
          <w:lang w:val="en-US"/>
        </w:rPr>
        <w:t xml:space="preserve">  </w:t>
      </w:r>
      <w:r w:rsidRPr="001A0622">
        <w:rPr>
          <w:lang w:val="en-US"/>
        </w:rPr>
        <w:t>Homojenize edilen numune, hemen ağzı kapanan kaplara konarak işlemleri yapılmasına kadar</w:t>
      </w:r>
      <w:r>
        <w:rPr>
          <w:lang w:val="en-US"/>
        </w:rPr>
        <w:t xml:space="preserve"> 0</w:t>
      </w:r>
      <w:r w:rsidRPr="001A0622">
        <w:rPr>
          <w:lang w:val="en-US"/>
        </w:rPr>
        <w:t xml:space="preserve">°C </w:t>
      </w:r>
      <w:r>
        <w:rPr>
          <w:lang w:val="en-US"/>
        </w:rPr>
        <w:t xml:space="preserve">- </w:t>
      </w:r>
      <w:r w:rsidRPr="001A0622">
        <w:rPr>
          <w:lang w:val="en-US"/>
        </w:rPr>
        <w:t>4°C</w:t>
      </w:r>
      <w:r>
        <w:rPr>
          <w:lang w:val="en-US"/>
        </w:rPr>
        <w:t>’ta</w:t>
      </w:r>
      <w:r w:rsidRPr="001A0622">
        <w:rPr>
          <w:lang w:val="en-US"/>
        </w:rPr>
        <w:t xml:space="preserve"> saklanmalıdır.</w:t>
      </w:r>
    </w:p>
    <w:p w:rsidR="00644742" w:rsidRPr="001A0622" w:rsidRDefault="00644742" w:rsidP="003D0C48">
      <w:pPr>
        <w:rPr>
          <w:lang w:val="en-US"/>
        </w:rPr>
      </w:pPr>
    </w:p>
    <w:p w:rsidR="00644742" w:rsidRPr="001A0622" w:rsidRDefault="00644742" w:rsidP="003D0C48">
      <w:pPr>
        <w:pStyle w:val="Heading1"/>
      </w:pPr>
      <w:bookmarkStart w:id="17" w:name="_Toc347225"/>
      <w:bookmarkStart w:id="18" w:name="_Toc413140462"/>
      <w:r>
        <w:t>4</w:t>
      </w:r>
      <w:r>
        <w:tab/>
      </w:r>
      <w:r w:rsidRPr="001A0622">
        <w:t>Numune alma, muayene ve deneyler</w:t>
      </w:r>
      <w:bookmarkEnd w:id="17"/>
      <w:bookmarkEnd w:id="18"/>
    </w:p>
    <w:p w:rsidR="00644742" w:rsidRPr="001A0622" w:rsidRDefault="00644742" w:rsidP="003D0C48">
      <w:pPr>
        <w:rPr>
          <w:lang w:val="en-US"/>
        </w:rPr>
      </w:pPr>
    </w:p>
    <w:p w:rsidR="00644742" w:rsidRPr="001A0622" w:rsidRDefault="00644742" w:rsidP="003D0C48">
      <w:pPr>
        <w:pStyle w:val="Heading2"/>
      </w:pPr>
      <w:bookmarkStart w:id="19" w:name="_Toc413140463"/>
      <w:r>
        <w:t>4.1</w:t>
      </w:r>
      <w:r>
        <w:tab/>
      </w:r>
      <w:r w:rsidRPr="001A0622">
        <w:t>Numune alma</w:t>
      </w:r>
      <w:bookmarkEnd w:id="19"/>
    </w:p>
    <w:p w:rsidR="00644742" w:rsidRPr="001A0622" w:rsidRDefault="00644742" w:rsidP="003D0C48">
      <w:pPr>
        <w:rPr>
          <w:lang w:val="en-US"/>
        </w:rPr>
      </w:pPr>
      <w:r w:rsidRPr="001A0622">
        <w:rPr>
          <w:lang w:val="en-US"/>
        </w:rPr>
        <w:t>Bu standardda yer alan l</w:t>
      </w:r>
      <w:r>
        <w:rPr>
          <w:lang w:val="en-US"/>
        </w:rPr>
        <w:t>a</w:t>
      </w:r>
      <w:r w:rsidRPr="001A0622">
        <w:rPr>
          <w:lang w:val="en-US"/>
        </w:rPr>
        <w:t xml:space="preserve">boratuvar analiz </w:t>
      </w:r>
      <w:r>
        <w:rPr>
          <w:lang w:val="en-US"/>
        </w:rPr>
        <w:t>yöntemleri</w:t>
      </w:r>
      <w:r w:rsidRPr="001A0622">
        <w:rPr>
          <w:lang w:val="en-US"/>
        </w:rPr>
        <w:t xml:space="preserve"> </w:t>
      </w:r>
      <w:r w:rsidRPr="002E3704">
        <w:rPr>
          <w:lang w:val="en-US"/>
        </w:rPr>
        <w:t>TS ISO 5502</w:t>
      </w:r>
      <w:r>
        <w:rPr>
          <w:lang w:val="en-US"/>
        </w:rPr>
        <w:t xml:space="preserve">’ye </w:t>
      </w:r>
      <w:r w:rsidRPr="001A0622">
        <w:rPr>
          <w:lang w:val="en-US"/>
        </w:rPr>
        <w:t>göre alınan numunelere uygulanır.</w:t>
      </w:r>
    </w:p>
    <w:p w:rsidR="00644742" w:rsidRPr="001A0622" w:rsidRDefault="00644742" w:rsidP="003D0C48">
      <w:pPr>
        <w:rPr>
          <w:b/>
          <w:bCs/>
          <w:lang w:val="en-US"/>
        </w:rPr>
      </w:pPr>
    </w:p>
    <w:p w:rsidR="00644742" w:rsidRPr="001A0622" w:rsidRDefault="00644742" w:rsidP="003D0C48">
      <w:pPr>
        <w:pStyle w:val="Heading2"/>
      </w:pPr>
      <w:bookmarkStart w:id="20" w:name="_Toc413140464"/>
      <w:bookmarkStart w:id="21" w:name="_Toc347227"/>
      <w:r>
        <w:t>4.2</w:t>
      </w:r>
      <w:r>
        <w:tab/>
      </w:r>
      <w:r w:rsidRPr="001A0622">
        <w:t>Muayeneler</w:t>
      </w:r>
      <w:bookmarkEnd w:id="20"/>
      <w:r w:rsidRPr="001A0622">
        <w:t xml:space="preserve"> </w:t>
      </w:r>
      <w:bookmarkEnd w:id="21"/>
    </w:p>
    <w:p w:rsidR="00644742" w:rsidRDefault="00644742" w:rsidP="003D0C4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outlineLvl w:val="2"/>
        <w:rPr>
          <w:b/>
          <w:bCs/>
          <w:sz w:val="22"/>
          <w:szCs w:val="22"/>
          <w:lang w:val="en-US"/>
        </w:rPr>
      </w:pPr>
      <w:bookmarkStart w:id="22" w:name="_Toc413140472"/>
    </w:p>
    <w:p w:rsidR="00644742" w:rsidRPr="003D0C48" w:rsidRDefault="00644742" w:rsidP="003D0C4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outlineLvl w:val="2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4</w:t>
      </w:r>
      <w:r w:rsidRPr="003D0C48">
        <w:rPr>
          <w:b/>
          <w:bCs/>
          <w:sz w:val="22"/>
          <w:szCs w:val="22"/>
          <w:lang w:val="en-US"/>
        </w:rPr>
        <w:t>.</w:t>
      </w:r>
      <w:r>
        <w:rPr>
          <w:b/>
          <w:bCs/>
          <w:sz w:val="22"/>
          <w:szCs w:val="22"/>
          <w:lang w:val="en-US"/>
        </w:rPr>
        <w:t>2</w:t>
      </w:r>
      <w:r w:rsidRPr="003D0C48">
        <w:rPr>
          <w:b/>
          <w:bCs/>
          <w:sz w:val="22"/>
          <w:szCs w:val="22"/>
          <w:lang w:val="en-US"/>
        </w:rPr>
        <w:t>.1 Kimyasal muayeneler</w:t>
      </w:r>
      <w:bookmarkEnd w:id="22"/>
    </w:p>
    <w:p w:rsidR="00644742" w:rsidRDefault="00644742" w:rsidP="00C5474E">
      <w:pPr>
        <w:pStyle w:val="Stil22"/>
        <w:rPr>
          <w:b w:val="0"/>
          <w:bCs w:val="0"/>
          <w:sz w:val="20"/>
          <w:szCs w:val="20"/>
          <w:lang/>
        </w:rPr>
      </w:pPr>
      <w:r w:rsidRPr="000F5965">
        <w:rPr>
          <w:b w:val="0"/>
          <w:bCs w:val="0"/>
          <w:sz w:val="20"/>
          <w:szCs w:val="20"/>
          <w:lang/>
        </w:rPr>
        <w:t xml:space="preserve">Deneyler iki paralel numune üzerinde yapılmalı, deneylerde damıtık su veya buna eşdeğer saflıkta su kullanılmalıdır. Kullanılan tüm reaktifler analitik saflıkta olmalı, deneylerde kullanılan ayarlı çözeltiler TS 545’e, </w:t>
      </w:r>
      <w:r>
        <w:rPr>
          <w:b w:val="0"/>
          <w:bCs w:val="0"/>
          <w:sz w:val="20"/>
          <w:szCs w:val="20"/>
          <w:lang/>
        </w:rPr>
        <w:t xml:space="preserve">standart çözeltiler TS 546’ya, </w:t>
      </w:r>
      <w:r w:rsidRPr="000F5965">
        <w:rPr>
          <w:b w:val="0"/>
          <w:bCs w:val="0"/>
          <w:sz w:val="20"/>
          <w:szCs w:val="20"/>
          <w:lang/>
        </w:rPr>
        <w:t>belirteç çözeltileri TS 2104’e göre</w:t>
      </w:r>
      <w:r>
        <w:rPr>
          <w:b w:val="0"/>
          <w:bCs w:val="0"/>
          <w:sz w:val="20"/>
          <w:szCs w:val="20"/>
          <w:lang/>
        </w:rPr>
        <w:t xml:space="preserve"> </w:t>
      </w:r>
      <w:r w:rsidRPr="000F5965">
        <w:rPr>
          <w:b w:val="0"/>
          <w:bCs w:val="0"/>
          <w:sz w:val="20"/>
          <w:szCs w:val="20"/>
          <w:lang/>
        </w:rPr>
        <w:t>hazırlanmalıdır.</w:t>
      </w:r>
    </w:p>
    <w:p w:rsidR="00644742" w:rsidRDefault="00644742" w:rsidP="00C5474E">
      <w:pPr>
        <w:pStyle w:val="Stil22"/>
        <w:rPr>
          <w:b w:val="0"/>
          <w:bCs w:val="0"/>
          <w:sz w:val="20"/>
          <w:szCs w:val="20"/>
          <w:lang/>
        </w:rPr>
      </w:pPr>
    </w:p>
    <w:p w:rsidR="00644742" w:rsidRPr="00A6648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2"/>
          <w:szCs w:val="22"/>
        </w:rPr>
      </w:pPr>
      <w:bookmarkStart w:id="23" w:name="_Toc524434575"/>
      <w:r w:rsidRPr="00675426">
        <w:rPr>
          <w:b/>
          <w:bCs/>
          <w:sz w:val="22"/>
          <w:szCs w:val="22"/>
        </w:rPr>
        <w:t>4.2</w:t>
      </w:r>
      <w:r w:rsidRPr="00A66486">
        <w:rPr>
          <w:b/>
          <w:bCs/>
          <w:sz w:val="22"/>
          <w:szCs w:val="22"/>
        </w:rPr>
        <w:t>.1</w:t>
      </w:r>
      <w:r w:rsidRPr="00675426">
        <w:rPr>
          <w:b/>
          <w:bCs/>
          <w:sz w:val="22"/>
          <w:szCs w:val="22"/>
        </w:rPr>
        <w:t xml:space="preserve">.1 </w:t>
      </w:r>
      <w:r w:rsidRPr="00A66486">
        <w:rPr>
          <w:b/>
          <w:bCs/>
          <w:sz w:val="22"/>
          <w:szCs w:val="22"/>
        </w:rPr>
        <w:t>Rutubet tayini</w:t>
      </w:r>
      <w:bookmarkEnd w:id="23"/>
    </w:p>
    <w:p w:rsidR="00644742" w:rsidRPr="006F5644" w:rsidRDefault="00644742" w:rsidP="006F5644">
      <w:pPr>
        <w:shd w:val="clear" w:color="auto" w:fill="FFFFFF"/>
        <w:jc w:val="both"/>
      </w:pPr>
      <w:r w:rsidRPr="006F5644">
        <w:t xml:space="preserve">Rutubet tayini, TS ISO 771’e göre yapılır. </w:t>
      </w:r>
    </w:p>
    <w:p w:rsidR="00644742" w:rsidRPr="006F5644" w:rsidRDefault="00644742" w:rsidP="006F5644">
      <w:pPr>
        <w:rPr>
          <w:b/>
          <w:bCs/>
        </w:rPr>
      </w:pPr>
    </w:p>
    <w:p w:rsidR="00644742" w:rsidRPr="00A6648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2"/>
          <w:szCs w:val="22"/>
        </w:rPr>
      </w:pPr>
      <w:bookmarkStart w:id="24" w:name="_Toc524434576"/>
      <w:r w:rsidRPr="00675426">
        <w:rPr>
          <w:b/>
          <w:bCs/>
          <w:sz w:val="22"/>
          <w:szCs w:val="22"/>
        </w:rPr>
        <w:t xml:space="preserve">4.2.1.2 </w:t>
      </w:r>
      <w:r w:rsidRPr="00A66486">
        <w:rPr>
          <w:b/>
          <w:bCs/>
          <w:sz w:val="22"/>
          <w:szCs w:val="22"/>
        </w:rPr>
        <w:t>Ham protein tayini</w:t>
      </w:r>
      <w:bookmarkEnd w:id="24"/>
    </w:p>
    <w:p w:rsidR="00644742" w:rsidRDefault="00644742" w:rsidP="006F5644">
      <w:pPr>
        <w:shd w:val="clear" w:color="auto" w:fill="FFFFFF"/>
        <w:jc w:val="both"/>
      </w:pPr>
      <w:r w:rsidRPr="006F5644">
        <w:t>Ham protein tayini</w:t>
      </w:r>
      <w:r>
        <w:t>,</w:t>
      </w:r>
      <w:r w:rsidRPr="006F5644">
        <w:t xml:space="preserve"> TS EN ISO 5983-1’e</w:t>
      </w:r>
      <w:r>
        <w:t xml:space="preserve"> veya TS EN ISO 5983-2’ye </w:t>
      </w:r>
      <w:r w:rsidRPr="006F5644">
        <w:t xml:space="preserve"> göre yapılır. </w:t>
      </w:r>
    </w:p>
    <w:p w:rsidR="00644742" w:rsidRPr="006F5644" w:rsidRDefault="00644742" w:rsidP="006F5644">
      <w:pPr>
        <w:shd w:val="clear" w:color="auto" w:fill="FFFFFF"/>
        <w:jc w:val="both"/>
        <w:rPr>
          <w:color w:val="000000"/>
        </w:rPr>
      </w:pPr>
    </w:p>
    <w:p w:rsidR="00644742" w:rsidRPr="00A6648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2"/>
          <w:szCs w:val="22"/>
        </w:rPr>
      </w:pPr>
      <w:r w:rsidRPr="00675426">
        <w:rPr>
          <w:b/>
          <w:bCs/>
          <w:sz w:val="22"/>
          <w:szCs w:val="22"/>
        </w:rPr>
        <w:t>4.2.1.</w:t>
      </w:r>
      <w:r w:rsidRPr="00A66486">
        <w:rPr>
          <w:b/>
          <w:bCs/>
          <w:sz w:val="22"/>
          <w:szCs w:val="22"/>
        </w:rPr>
        <w:t>3</w:t>
      </w:r>
      <w:r w:rsidRPr="00675426">
        <w:rPr>
          <w:b/>
          <w:bCs/>
          <w:sz w:val="22"/>
          <w:szCs w:val="22"/>
        </w:rPr>
        <w:t xml:space="preserve"> </w:t>
      </w:r>
      <w:r w:rsidRPr="00A66486">
        <w:rPr>
          <w:b/>
          <w:bCs/>
          <w:sz w:val="22"/>
          <w:szCs w:val="22"/>
        </w:rPr>
        <w:t>Ham yağ tayini</w:t>
      </w:r>
    </w:p>
    <w:p w:rsidR="00644742" w:rsidRPr="006F5644" w:rsidRDefault="00644742" w:rsidP="006F5644">
      <w:pPr>
        <w:shd w:val="clear" w:color="auto" w:fill="FFFFFF"/>
        <w:jc w:val="both"/>
        <w:rPr>
          <w:color w:val="000000"/>
        </w:rPr>
      </w:pPr>
      <w:r w:rsidRPr="006F5644">
        <w:t>Ham yağ tayini</w:t>
      </w:r>
      <w:r>
        <w:t>,</w:t>
      </w:r>
      <w:r w:rsidRPr="006F5644">
        <w:t xml:space="preserve"> </w:t>
      </w:r>
      <w:r>
        <w:t xml:space="preserve">TS EN ISO 734-1 veya </w:t>
      </w:r>
      <w:r w:rsidRPr="006F5644">
        <w:t xml:space="preserve">TS EN ISO 734-2’ye göre yapılır. </w:t>
      </w:r>
    </w:p>
    <w:p w:rsidR="00644742" w:rsidRPr="006F5644" w:rsidRDefault="00644742" w:rsidP="006F5644">
      <w:pPr>
        <w:shd w:val="clear" w:color="auto" w:fill="FFFFFF"/>
        <w:jc w:val="both"/>
      </w:pPr>
    </w:p>
    <w:p w:rsidR="00644742" w:rsidRPr="0067542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</w:t>
      </w:r>
      <w:r w:rsidRPr="00296B0C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.</w:t>
      </w:r>
      <w:r w:rsidRPr="00675426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</w:t>
      </w:r>
      <w:r w:rsidRPr="00675426">
        <w:rPr>
          <w:b/>
          <w:bCs/>
          <w:sz w:val="24"/>
          <w:szCs w:val="24"/>
        </w:rPr>
        <w:t>Ham selüloz tayini</w:t>
      </w:r>
    </w:p>
    <w:p w:rsidR="00644742" w:rsidRPr="006F5644" w:rsidRDefault="00644742" w:rsidP="006F5644">
      <w:pPr>
        <w:shd w:val="clear" w:color="auto" w:fill="FFFFFF"/>
        <w:jc w:val="both"/>
      </w:pPr>
      <w:r w:rsidRPr="006F5644">
        <w:t>Ham selüloz tayini</w:t>
      </w:r>
      <w:r>
        <w:t>,</w:t>
      </w:r>
      <w:r w:rsidRPr="006F5644">
        <w:t xml:space="preserve"> TS 315’e göre yapılır. </w:t>
      </w:r>
    </w:p>
    <w:p w:rsidR="00644742" w:rsidRPr="006F5644" w:rsidRDefault="00644742" w:rsidP="006F5644">
      <w:pPr>
        <w:shd w:val="clear" w:color="auto" w:fill="FFFFFF"/>
        <w:jc w:val="both"/>
        <w:rPr>
          <w:b/>
          <w:bCs/>
          <w:color w:val="000000"/>
        </w:rPr>
      </w:pPr>
    </w:p>
    <w:p w:rsidR="00644742" w:rsidRPr="00A6648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2"/>
          <w:szCs w:val="22"/>
        </w:rPr>
      </w:pPr>
      <w:bookmarkStart w:id="25" w:name="_Toc524434577"/>
      <w:r w:rsidRPr="00675426">
        <w:rPr>
          <w:b/>
          <w:bCs/>
          <w:sz w:val="22"/>
          <w:szCs w:val="22"/>
        </w:rPr>
        <w:t>4.2.1.</w:t>
      </w:r>
      <w:r w:rsidRPr="00A66486">
        <w:rPr>
          <w:b/>
          <w:bCs/>
          <w:sz w:val="22"/>
          <w:szCs w:val="22"/>
        </w:rPr>
        <w:t>5</w:t>
      </w:r>
      <w:r w:rsidRPr="00675426">
        <w:rPr>
          <w:b/>
          <w:bCs/>
          <w:sz w:val="22"/>
          <w:szCs w:val="22"/>
        </w:rPr>
        <w:t xml:space="preserve">  </w:t>
      </w:r>
      <w:r w:rsidRPr="00A66486">
        <w:rPr>
          <w:b/>
          <w:bCs/>
          <w:sz w:val="22"/>
          <w:szCs w:val="22"/>
        </w:rPr>
        <w:t>Ham kül tayini</w:t>
      </w:r>
      <w:bookmarkEnd w:id="25"/>
    </w:p>
    <w:p w:rsidR="00644742" w:rsidRDefault="00644742" w:rsidP="006F5644">
      <w:pPr>
        <w:shd w:val="clear" w:color="auto" w:fill="FFFFFF"/>
        <w:jc w:val="both"/>
      </w:pPr>
      <w:r w:rsidRPr="006F5644">
        <w:t>Ham kül tayini</w:t>
      </w:r>
      <w:r>
        <w:t>,</w:t>
      </w:r>
      <w:r w:rsidRPr="006F5644">
        <w:t xml:space="preserve"> TS ISO 5984’e göre yapılır. </w:t>
      </w:r>
    </w:p>
    <w:p w:rsidR="00644742" w:rsidRPr="006F5644" w:rsidRDefault="00644742" w:rsidP="006F5644">
      <w:pPr>
        <w:shd w:val="clear" w:color="auto" w:fill="FFFFFF"/>
        <w:jc w:val="both"/>
      </w:pPr>
    </w:p>
    <w:p w:rsidR="00644742" w:rsidRPr="00A6648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2"/>
          <w:szCs w:val="22"/>
        </w:rPr>
      </w:pPr>
      <w:r w:rsidRPr="00675426">
        <w:rPr>
          <w:b/>
          <w:bCs/>
          <w:sz w:val="22"/>
          <w:szCs w:val="22"/>
        </w:rPr>
        <w:t>4.2.1.</w:t>
      </w:r>
      <w:r w:rsidRPr="00A66486">
        <w:rPr>
          <w:b/>
          <w:bCs/>
          <w:sz w:val="22"/>
          <w:szCs w:val="22"/>
        </w:rPr>
        <w:t>6</w:t>
      </w:r>
      <w:r w:rsidRPr="00675426">
        <w:rPr>
          <w:b/>
          <w:bCs/>
          <w:sz w:val="22"/>
          <w:szCs w:val="22"/>
        </w:rPr>
        <w:t xml:space="preserve">  </w:t>
      </w:r>
      <w:r w:rsidRPr="00A66486">
        <w:rPr>
          <w:b/>
          <w:bCs/>
          <w:sz w:val="22"/>
          <w:szCs w:val="22"/>
        </w:rPr>
        <w:t>Yabancı madde tayini</w:t>
      </w:r>
    </w:p>
    <w:p w:rsidR="00644742" w:rsidRPr="006F5644" w:rsidRDefault="00644742" w:rsidP="006F5644">
      <w:pPr>
        <w:jc w:val="both"/>
        <w:rPr>
          <w:color w:val="000000"/>
        </w:rPr>
      </w:pPr>
      <w:r w:rsidRPr="006F5644">
        <w:t>Yabancı madde tayini</w:t>
      </w:r>
      <w:r>
        <w:t>,</w:t>
      </w:r>
      <w:r w:rsidRPr="006F5644">
        <w:t xml:space="preserve"> TS 2947 EN ISO 658’e göre yapılır. </w:t>
      </w:r>
    </w:p>
    <w:p w:rsidR="00644742" w:rsidRPr="006F5644" w:rsidRDefault="00644742" w:rsidP="006F5644">
      <w:pPr>
        <w:shd w:val="clear" w:color="auto" w:fill="FFFFFF"/>
        <w:jc w:val="both"/>
        <w:rPr>
          <w:b/>
          <w:bCs/>
          <w:color w:val="000000"/>
        </w:rPr>
      </w:pPr>
    </w:p>
    <w:p w:rsidR="00644742" w:rsidRPr="00675426" w:rsidRDefault="00644742" w:rsidP="006F5644">
      <w:pPr>
        <w:keepNext/>
        <w:keepLines/>
        <w:tabs>
          <w:tab w:val="left" w:pos="567"/>
        </w:tabs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</w:t>
      </w:r>
      <w:r w:rsidRPr="00296B0C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.</w:t>
      </w:r>
      <w:r w:rsidRPr="00675426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 </w:t>
      </w:r>
      <w:r w:rsidRPr="00675426">
        <w:rPr>
          <w:b/>
          <w:bCs/>
          <w:sz w:val="24"/>
          <w:szCs w:val="24"/>
        </w:rPr>
        <w:t>Aflatoksin B</w:t>
      </w:r>
      <w:r w:rsidRPr="00675426">
        <w:rPr>
          <w:b/>
          <w:bCs/>
          <w:sz w:val="24"/>
          <w:szCs w:val="24"/>
          <w:vertAlign w:val="subscript"/>
        </w:rPr>
        <w:t>1</w:t>
      </w:r>
      <w:r w:rsidRPr="00675426">
        <w:rPr>
          <w:b/>
          <w:bCs/>
          <w:sz w:val="24"/>
          <w:szCs w:val="24"/>
        </w:rPr>
        <w:t xml:space="preserve"> muhtevası tayini</w:t>
      </w:r>
    </w:p>
    <w:p w:rsidR="00644742" w:rsidRDefault="00644742" w:rsidP="006F5644">
      <w:pPr>
        <w:shd w:val="clear" w:color="auto" w:fill="FFFFFF"/>
        <w:jc w:val="both"/>
      </w:pPr>
      <w:r w:rsidRPr="006F5644">
        <w:t>Aflatoksin B</w:t>
      </w:r>
      <w:r w:rsidRPr="006F5644">
        <w:rPr>
          <w:vertAlign w:val="subscript"/>
        </w:rPr>
        <w:t>1</w:t>
      </w:r>
      <w:r w:rsidRPr="006F5644">
        <w:t xml:space="preserve"> muhtevasının tayini, TS ISO 14718’e göre yapılır. </w:t>
      </w:r>
    </w:p>
    <w:p w:rsidR="00644742" w:rsidRDefault="00644742" w:rsidP="006F5644">
      <w:pPr>
        <w:shd w:val="clear" w:color="auto" w:fill="FFFFFF"/>
        <w:jc w:val="both"/>
      </w:pPr>
    </w:p>
    <w:p w:rsidR="00644742" w:rsidRPr="00675426" w:rsidRDefault="00644742" w:rsidP="006F5644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4.2</w:t>
      </w:r>
      <w:r w:rsidRPr="00296B0C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.</w:t>
      </w:r>
      <w:r w:rsidRPr="00675426">
        <w:rPr>
          <w:b/>
          <w:bCs/>
          <w:sz w:val="24"/>
          <w:szCs w:val="24"/>
        </w:rPr>
        <w:t xml:space="preserve">8 </w:t>
      </w:r>
      <w:r>
        <w:rPr>
          <w:b/>
          <w:bCs/>
          <w:sz w:val="24"/>
          <w:szCs w:val="24"/>
        </w:rPr>
        <w:t xml:space="preserve"> </w:t>
      </w:r>
      <w:r w:rsidRPr="00675426">
        <w:rPr>
          <w:b/>
          <w:bCs/>
          <w:sz w:val="24"/>
          <w:szCs w:val="24"/>
        </w:rPr>
        <w:t>Vinil tiyooksazalidon tayini</w:t>
      </w:r>
    </w:p>
    <w:p w:rsidR="00644742" w:rsidRDefault="00644742" w:rsidP="00205CC5">
      <w:r>
        <w:t>Vinil tiyooksazalidon tayini, TS 8157’ye göre yapılır.</w:t>
      </w:r>
    </w:p>
    <w:p w:rsidR="00644742" w:rsidRDefault="00644742" w:rsidP="00205CC5"/>
    <w:p w:rsidR="00644742" w:rsidRPr="00675426" w:rsidRDefault="00644742" w:rsidP="00205C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</w:t>
      </w:r>
      <w:r w:rsidRPr="00296B0C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.</w:t>
      </w:r>
      <w:r w:rsidRPr="00675426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 </w:t>
      </w:r>
      <w:r w:rsidRPr="00675426">
        <w:rPr>
          <w:b/>
          <w:bCs/>
          <w:sz w:val="24"/>
          <w:szCs w:val="24"/>
        </w:rPr>
        <w:t xml:space="preserve"> İzotiyosiyanat tayini </w:t>
      </w:r>
    </w:p>
    <w:p w:rsidR="00644742" w:rsidRDefault="00644742" w:rsidP="00205CC5">
      <w:r>
        <w:t>İzotiyosiyanat tayini, TS 8159’a göre yapılır.</w:t>
      </w:r>
    </w:p>
    <w:p w:rsidR="00644742" w:rsidRDefault="00644742" w:rsidP="00205CC5"/>
    <w:p w:rsidR="00644742" w:rsidRPr="00675426" w:rsidRDefault="00644742" w:rsidP="00205CC5">
      <w:pPr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4.2</w:t>
      </w:r>
      <w:r w:rsidRPr="00296B0C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.</w:t>
      </w:r>
      <w:r w:rsidRPr="00675426">
        <w:rPr>
          <w:b/>
          <w:bCs/>
          <w:sz w:val="24"/>
          <w:szCs w:val="24"/>
        </w:rPr>
        <w:t>10 Üreaz aktivitesinin tayini</w:t>
      </w:r>
    </w:p>
    <w:p w:rsidR="00644742" w:rsidRDefault="00644742" w:rsidP="00DA54D9">
      <w:pPr>
        <w:pStyle w:val="Stil22"/>
        <w:rPr>
          <w:b w:val="0"/>
          <w:bCs w:val="0"/>
          <w:sz w:val="20"/>
          <w:szCs w:val="20"/>
          <w:lang/>
        </w:rPr>
      </w:pPr>
      <w:r w:rsidRPr="00675426">
        <w:rPr>
          <w:b w:val="0"/>
          <w:bCs w:val="0"/>
          <w:sz w:val="20"/>
          <w:szCs w:val="20"/>
        </w:rPr>
        <w:t>Üreaz aktivitesinin tayini</w:t>
      </w:r>
      <w:r>
        <w:rPr>
          <w:b w:val="0"/>
          <w:bCs w:val="0"/>
          <w:sz w:val="20"/>
          <w:szCs w:val="20"/>
          <w:lang/>
        </w:rPr>
        <w:t>, TS 4707 ISO 5506’ya göre yapılır.</w:t>
      </w:r>
    </w:p>
    <w:p w:rsidR="00644742" w:rsidRDefault="00644742" w:rsidP="00DA54D9">
      <w:pPr>
        <w:pStyle w:val="Stil22"/>
        <w:rPr>
          <w:b w:val="0"/>
          <w:bCs w:val="0"/>
          <w:sz w:val="20"/>
          <w:szCs w:val="20"/>
          <w:lang/>
        </w:rPr>
      </w:pPr>
    </w:p>
    <w:p w:rsidR="00644742" w:rsidRPr="001A0622" w:rsidRDefault="00644742" w:rsidP="00C42EFE">
      <w:pPr>
        <w:pStyle w:val="Heading2"/>
      </w:pPr>
      <w:bookmarkStart w:id="26" w:name="_Toc413140529"/>
      <w:r>
        <w:t>4</w:t>
      </w:r>
      <w:r w:rsidRPr="001A0622">
        <w:t>.</w:t>
      </w:r>
      <w:r>
        <w:t>3</w:t>
      </w:r>
      <w:r>
        <w:tab/>
      </w:r>
      <w:r w:rsidRPr="001A0622">
        <w:t>Muayene ve deney madde mumaraları</w:t>
      </w:r>
      <w:bookmarkEnd w:id="26"/>
    </w:p>
    <w:p w:rsidR="00644742" w:rsidRPr="001A0622" w:rsidRDefault="00644742" w:rsidP="00C42EFE">
      <w:pPr>
        <w:rPr>
          <w:lang w:val="en-US"/>
        </w:rPr>
      </w:pPr>
      <w:r w:rsidRPr="001A0622">
        <w:rPr>
          <w:lang w:val="en-US"/>
        </w:rPr>
        <w:t xml:space="preserve">Lâborutuvar analiz </w:t>
      </w:r>
      <w:r>
        <w:rPr>
          <w:lang w:val="en-US"/>
        </w:rPr>
        <w:t>yöntemlerinin</w:t>
      </w:r>
      <w:r w:rsidRPr="001A0622">
        <w:rPr>
          <w:lang w:val="en-US"/>
        </w:rPr>
        <w:t xml:space="preserve">  muayene ve deney madde numaraları Çizelge </w:t>
      </w:r>
      <w:r>
        <w:rPr>
          <w:lang w:val="en-US"/>
        </w:rPr>
        <w:t>1</w:t>
      </w:r>
      <w:r w:rsidRPr="001A0622">
        <w:rPr>
          <w:lang w:val="en-US"/>
        </w:rPr>
        <w:t>’de gösterilmiştir.</w:t>
      </w:r>
    </w:p>
    <w:p w:rsidR="00644742" w:rsidRPr="001A0622" w:rsidRDefault="00644742" w:rsidP="00C42EFE">
      <w:pPr>
        <w:rPr>
          <w:lang w:val="en-US"/>
        </w:rPr>
      </w:pPr>
    </w:p>
    <w:p w:rsidR="00644742" w:rsidRDefault="00644742" w:rsidP="00C42EFE">
      <w:pPr>
        <w:rPr>
          <w:lang w:val="en-US"/>
        </w:rPr>
      </w:pPr>
      <w:r w:rsidRPr="001A0622">
        <w:rPr>
          <w:b/>
          <w:bCs/>
          <w:lang w:val="en-US"/>
        </w:rPr>
        <w:t>Ç</w:t>
      </w:r>
      <w:r>
        <w:rPr>
          <w:b/>
          <w:bCs/>
          <w:lang w:val="en-US"/>
        </w:rPr>
        <w:t>izelge 1</w:t>
      </w:r>
      <w:r w:rsidRPr="001A0622">
        <w:rPr>
          <w:b/>
          <w:bCs/>
          <w:lang w:val="en-US"/>
        </w:rPr>
        <w:t xml:space="preserve"> -</w:t>
      </w:r>
      <w:r w:rsidRPr="001A0622">
        <w:rPr>
          <w:lang w:val="en-US"/>
        </w:rPr>
        <w:t xml:space="preserve"> Muayene ve</w:t>
      </w:r>
      <w:r>
        <w:rPr>
          <w:lang w:val="en-US"/>
        </w:rPr>
        <w:t xml:space="preserve"> deney m</w:t>
      </w:r>
      <w:r w:rsidRPr="001A0622">
        <w:rPr>
          <w:lang w:val="en-US"/>
        </w:rPr>
        <w:t xml:space="preserve">adde </w:t>
      </w:r>
      <w:r>
        <w:rPr>
          <w:lang w:val="en-US"/>
        </w:rPr>
        <w:t>n</w:t>
      </w:r>
      <w:r w:rsidRPr="001A0622">
        <w:rPr>
          <w:lang w:val="en-US"/>
        </w:rPr>
        <w:t>umaraları</w:t>
      </w:r>
    </w:p>
    <w:p w:rsidR="00644742" w:rsidRPr="001A0622" w:rsidRDefault="00644742" w:rsidP="00C42EFE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0"/>
        <w:gridCol w:w="4570"/>
      </w:tblGrid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b/>
                <w:bCs/>
                <w:lang w:val="en-US"/>
              </w:rPr>
            </w:pPr>
            <w:r w:rsidRPr="001A0622">
              <w:rPr>
                <w:b/>
                <w:bCs/>
                <w:lang w:val="en-US"/>
              </w:rPr>
              <w:t>Özellikler</w:t>
            </w:r>
          </w:p>
        </w:tc>
        <w:tc>
          <w:tcPr>
            <w:tcW w:w="4570" w:type="dxa"/>
          </w:tcPr>
          <w:p w:rsidR="00644742" w:rsidRPr="001A0622" w:rsidRDefault="00644742" w:rsidP="0038200D">
            <w:pPr>
              <w:rPr>
                <w:b/>
                <w:bCs/>
                <w:lang w:val="en-US"/>
              </w:rPr>
            </w:pPr>
            <w:r w:rsidRPr="001A0622">
              <w:rPr>
                <w:b/>
                <w:bCs/>
                <w:lang w:val="en-US"/>
              </w:rPr>
              <w:t>Muayene ve deney madde numaraları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>
              <w:rPr>
                <w:lang w:val="en-US"/>
              </w:rPr>
              <w:t>Muayeneler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1A0622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1A0622">
              <w:rPr>
                <w:lang w:val="en-US"/>
              </w:rPr>
              <w:t>Kimyasal analizler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1A0622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1A0622">
              <w:rPr>
                <w:lang w:val="en-US"/>
              </w:rPr>
              <w:t>.1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Rutubet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1A0622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1A0622">
              <w:rPr>
                <w:lang w:val="en-US"/>
              </w:rPr>
              <w:t>.1.1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Ham protein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.1.2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Ham yağ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.1.3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Ham selüloz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.1.4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Ham kül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.1.5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Yabancı madde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.1.6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Aflatoksin B1 muhtevası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1A0622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1A0622">
              <w:rPr>
                <w:lang w:val="en-US"/>
              </w:rPr>
              <w:t>.1.7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Vinil tiyooksazalidon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.1.8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B740B8">
            <w:pPr>
              <w:rPr>
                <w:lang w:val="en-US"/>
              </w:rPr>
            </w:pPr>
            <w:r w:rsidRPr="00A8059B">
              <w:rPr>
                <w:lang w:val="en-US"/>
              </w:rPr>
              <w:t>İzotiyosiyanat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.1.9</w:t>
            </w:r>
          </w:p>
        </w:tc>
      </w:tr>
      <w:tr w:rsidR="00644742" w:rsidRPr="001A0622">
        <w:tc>
          <w:tcPr>
            <w:tcW w:w="4570" w:type="dxa"/>
          </w:tcPr>
          <w:p w:rsidR="00644742" w:rsidRPr="001A0622" w:rsidRDefault="00644742" w:rsidP="0038200D">
            <w:pPr>
              <w:rPr>
                <w:lang w:val="en-US"/>
              </w:rPr>
            </w:pPr>
            <w:r w:rsidRPr="00A8059B">
              <w:rPr>
                <w:lang w:val="en-US"/>
              </w:rPr>
              <w:t>Üreaz aktivitesinin tayini</w:t>
            </w:r>
          </w:p>
        </w:tc>
        <w:tc>
          <w:tcPr>
            <w:tcW w:w="4570" w:type="dxa"/>
          </w:tcPr>
          <w:p w:rsidR="00644742" w:rsidRPr="001A0622" w:rsidRDefault="00644742" w:rsidP="0067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  <w:r w:rsidRPr="001A0622">
              <w:rPr>
                <w:lang w:val="en-US"/>
              </w:rPr>
              <w:t>.1.10</w:t>
            </w:r>
          </w:p>
        </w:tc>
      </w:tr>
    </w:tbl>
    <w:p w:rsidR="00644742" w:rsidRDefault="00644742" w:rsidP="00DA54D9">
      <w:pPr>
        <w:pStyle w:val="Stil22"/>
        <w:rPr>
          <w:lang/>
        </w:rPr>
      </w:pPr>
    </w:p>
    <w:p w:rsidR="00644742" w:rsidRPr="001A0622" w:rsidRDefault="00644742" w:rsidP="00C42EFE">
      <w:pPr>
        <w:pStyle w:val="Heading2"/>
      </w:pPr>
      <w:bookmarkStart w:id="27" w:name="_Toc25136477"/>
      <w:bookmarkStart w:id="28" w:name="_Toc527960781"/>
      <w:bookmarkStart w:id="29" w:name="_Toc497895262"/>
      <w:bookmarkStart w:id="30" w:name="_Toc497729153"/>
      <w:bookmarkStart w:id="31" w:name="_Toc167610607"/>
      <w:bookmarkStart w:id="32" w:name="_Toc413140531"/>
      <w:r>
        <w:t>4</w:t>
      </w:r>
      <w:r w:rsidRPr="001A0622">
        <w:t>.</w:t>
      </w:r>
      <w:r>
        <w:t>4</w:t>
      </w:r>
      <w:r w:rsidRPr="001A0622">
        <w:tab/>
        <w:t>Muayene ve deney raporu</w:t>
      </w:r>
      <w:bookmarkEnd w:id="27"/>
      <w:bookmarkEnd w:id="28"/>
      <w:bookmarkEnd w:id="29"/>
      <w:bookmarkEnd w:id="30"/>
      <w:bookmarkEnd w:id="31"/>
      <w:bookmarkEnd w:id="32"/>
    </w:p>
    <w:p w:rsidR="00644742" w:rsidRPr="001A0622" w:rsidRDefault="00644742" w:rsidP="00C42EFE">
      <w:r w:rsidRPr="001A0622">
        <w:t>Muayene ve deney raporunda en az aşağıdaki bilgiler bulunmalıdır: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Firmanın adı ve adresi,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Muayene ve deneyin yapıldığı yerin ve laboratuvarın adı,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Muayene ve deneyi yapanın ve/veya raporu imzalayan yetkililerin adları görev ve meslekleri,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Numunenin alındığı tarih ile muayene ve deney tarihi,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Numunenin imal tarihi, seri ve parti numarası,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Numunenin tanıtılması,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Muayene ve deneylerde uygulanan standardların numaraları,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Sonuçların gösterilmesi,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Muayene ve deney sonuçlarını değiştirebilecek faktörlerin mahzurlarını gidermek üzere alınan tedbirler,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 xml:space="preserve">Uygulanan muayene ve deney </w:t>
      </w:r>
      <w:r>
        <w:t>yöntemlerinde</w:t>
      </w:r>
      <w:r w:rsidRPr="001A0622">
        <w:t xml:space="preserve"> belirtilmeyen veya mecburi görülmeyen, fakat muayene ve deneyde yer almış olan işlemler,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Standarda uygun olup olmadığı,</w:t>
      </w:r>
    </w:p>
    <w:p w:rsidR="00644742" w:rsidRPr="001A0622" w:rsidRDefault="00644742" w:rsidP="00C42EFE">
      <w:pPr>
        <w:numPr>
          <w:ilvl w:val="0"/>
          <w:numId w:val="18"/>
        </w:numPr>
        <w:jc w:val="both"/>
      </w:pPr>
      <w:r w:rsidRPr="001A0622">
        <w:t>Rapora ait seri numarası ve tarih, her sayfanın numarası ve toplam sayfa sayısı,</w:t>
      </w:r>
    </w:p>
    <w:p w:rsidR="00644742" w:rsidRPr="001A0622" w:rsidRDefault="00644742" w:rsidP="00C42EFE">
      <w:pPr>
        <w:rPr>
          <w:lang w:val="en-US"/>
        </w:rPr>
      </w:pPr>
    </w:p>
    <w:p w:rsidR="00644742" w:rsidRDefault="00644742" w:rsidP="00675426">
      <w:pPr>
        <w:jc w:val="both"/>
        <w:rPr>
          <w:b/>
          <w:bCs/>
          <w:color w:val="000000"/>
          <w:sz w:val="22"/>
          <w:szCs w:val="22"/>
        </w:rPr>
      </w:pPr>
      <w:r w:rsidRPr="001A0622">
        <w:rPr>
          <w:b/>
          <w:bCs/>
        </w:rPr>
        <w:t>Not -</w:t>
      </w:r>
      <w:r w:rsidRPr="001A0622">
        <w:t xml:space="preserve"> </w:t>
      </w:r>
      <w:r w:rsidRPr="001A0622">
        <w:tab/>
        <w:t>Bu standardda yer almayan hususlarda Türk Gıda Kodeksi Yönetmeliği’nin ilgili hükümlerine göre işlem yapılır.</w:t>
      </w:r>
    </w:p>
    <w:p w:rsidR="00644742" w:rsidRDefault="00644742" w:rsidP="00205CC5">
      <w:pPr>
        <w:pStyle w:val="Heading1"/>
        <w:jc w:val="center"/>
      </w:pPr>
      <w:bookmarkStart w:id="33" w:name="_Toc126407944"/>
    </w:p>
    <w:p w:rsidR="00644742" w:rsidRDefault="00644742" w:rsidP="00205CC5">
      <w:pPr>
        <w:pStyle w:val="Heading1"/>
        <w:jc w:val="center"/>
      </w:pPr>
    </w:p>
    <w:p w:rsidR="00644742" w:rsidRDefault="00644742" w:rsidP="00205CC5">
      <w:pPr>
        <w:pStyle w:val="Heading1"/>
        <w:jc w:val="center"/>
      </w:pPr>
    </w:p>
    <w:bookmarkEnd w:id="33"/>
    <w:p w:rsidR="00644742" w:rsidRDefault="00644742" w:rsidP="00675426">
      <w:pPr>
        <w:pStyle w:val="ListParagraph"/>
      </w:pPr>
    </w:p>
    <w:p w:rsidR="00644742" w:rsidRPr="00BE48CC" w:rsidRDefault="00644742" w:rsidP="00675426">
      <w:pPr>
        <w:ind w:right="-1"/>
      </w:pPr>
    </w:p>
    <w:sectPr w:rsidR="00644742" w:rsidRPr="00BE48CC" w:rsidSect="00644742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1906" w:h="16838" w:code="9"/>
      <w:pgMar w:top="1418" w:right="1134" w:bottom="1134" w:left="1134" w:header="851" w:footer="851" w:gutter="0"/>
      <w:pgNumType w:start="0"/>
      <w:cols w:space="708"/>
      <w:docGrid w:linePitch="0"/>
      <w:sectPrChange w:id="34" w:author="fundaa" w:date="2015-05-20T10:56:00Z">
        <w:sectPr w:rsidR="00644742" w:rsidRPr="00BE48CC" w:rsidSect="00644742">
          <w:type w:val="nextPage"/>
          <w:pgSz w:w="12240" w:h="15840" w:code="0"/>
          <w:pgMar w:top="1417" w:right="1417" w:bottom="1417" w:left="1417" w:header="708" w:footer="708"/>
          <w:pgNumType w:start="1"/>
          <w:docGrid w:linePitch="360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742" w:rsidRDefault="00644742">
      <w:r>
        <w:separator/>
      </w:r>
    </w:p>
  </w:endnote>
  <w:endnote w:type="continuationSeparator" w:id="0">
    <w:p w:rsidR="00644742" w:rsidRDefault="00644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Pr="00584349" w:rsidRDefault="00644742" w:rsidP="00F03509">
    <w:pPr>
      <w:pStyle w:val="Footer"/>
      <w:ind w:right="360" w:firstLine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Pr="00F03509" w:rsidRDefault="00644742" w:rsidP="00F0350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Pr="00584349" w:rsidRDefault="00644742" w:rsidP="00584349">
    <w:pPr>
      <w:pStyle w:val="Footer"/>
      <w:ind w:right="138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742" w:rsidRDefault="00644742">
      <w:r>
        <w:separator/>
      </w:r>
    </w:p>
  </w:footnote>
  <w:footnote w:type="continuationSeparator" w:id="0">
    <w:p w:rsidR="00644742" w:rsidRDefault="00644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Default="00644742" w:rsidP="00304553">
    <w:pPr>
      <w:pStyle w:val="Header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</w:pPr>
    <w:r>
      <w:t>ICS 65.120; 67.200.20</w:t>
    </w:r>
    <w:r>
      <w:tab/>
      <w:t xml:space="preserve"> TÜRK STANDARDI TASARISI</w:t>
    </w:r>
    <w:r>
      <w:tab/>
      <w:t>tst 324/Revizyon</w:t>
    </w:r>
  </w:p>
  <w:p w:rsidR="00644742" w:rsidRDefault="00644742" w:rsidP="005843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Default="00644742" w:rsidP="00304553">
    <w:pPr>
      <w:pStyle w:val="Header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</w:pPr>
    <w:r>
      <w:t>ICS 65.120; 67.200.20</w:t>
    </w:r>
    <w:r>
      <w:tab/>
      <w:t xml:space="preserve"> TÜRK STANDARDI TASARISI</w:t>
    </w:r>
    <w:r>
      <w:tab/>
      <w:t>tst 324/Revizyon</w:t>
    </w:r>
  </w:p>
  <w:p w:rsidR="00644742" w:rsidRDefault="00644742" w:rsidP="0058434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Default="00644742" w:rsidP="00304553">
    <w:pPr>
      <w:pStyle w:val="Header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</w:pPr>
    <w:r>
      <w:t>ICS 65.120; 67.200.20</w:t>
    </w:r>
    <w:r>
      <w:tab/>
      <w:t xml:space="preserve"> TÜRK STANDARDI TASARISI</w:t>
    </w:r>
    <w:r>
      <w:tab/>
      <w:t>tst 324/Revizyon</w:t>
    </w:r>
  </w:p>
  <w:p w:rsidR="00644742" w:rsidRPr="00F03509" w:rsidRDefault="00644742" w:rsidP="00F0350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42" w:rsidRDefault="00644742" w:rsidP="00304553">
    <w:pPr>
      <w:pStyle w:val="Header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638"/>
      </w:tabs>
    </w:pPr>
    <w:r>
      <w:t>ICS 65.120; 67.200.20</w:t>
    </w:r>
    <w:r>
      <w:tab/>
      <w:t xml:space="preserve"> TÜRK STANDARDI TASARISI</w:t>
    </w:r>
    <w:r>
      <w:tab/>
      <w:t>tst 324/Revizyon</w:t>
    </w:r>
  </w:p>
  <w:p w:rsidR="00644742" w:rsidRDefault="00644742" w:rsidP="005843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961987"/>
    <w:multiLevelType w:val="hybridMultilevel"/>
    <w:tmpl w:val="D18A3B3E"/>
    <w:lvl w:ilvl="0" w:tplc="43DCB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F0699D"/>
    <w:multiLevelType w:val="hybridMultilevel"/>
    <w:tmpl w:val="4D4E27C4"/>
    <w:lvl w:ilvl="0" w:tplc="129E9D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E415E6"/>
    <w:multiLevelType w:val="hybridMultilevel"/>
    <w:tmpl w:val="917CD8BA"/>
    <w:lvl w:ilvl="0" w:tplc="ED6CF33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E3A545C"/>
    <w:multiLevelType w:val="hybridMultilevel"/>
    <w:tmpl w:val="A4247CB4"/>
    <w:lvl w:ilvl="0" w:tplc="129E9D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hanging="1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hanging="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"/>
      <w:lvlJc w:val="left"/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suff w:val="space"/>
      <w:lvlText w:val="%1.%2.%3.%4.%5"/>
      <w:lvlJc w:val="left"/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</w:abstractNum>
  <w:abstractNum w:abstractNumId="6">
    <w:nsid w:val="210E4116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</w:abstractNum>
  <w:abstractNum w:abstractNumId="7">
    <w:nsid w:val="23CA28B5"/>
    <w:multiLevelType w:val="hybridMultilevel"/>
    <w:tmpl w:val="56625730"/>
    <w:lvl w:ilvl="0" w:tplc="49A478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</w:abstractNum>
  <w:abstractNum w:abstractNumId="9">
    <w:nsid w:val="2C5858F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</w:abstractNum>
  <w:abstractNum w:abstractNumId="1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3213AEE"/>
    <w:multiLevelType w:val="multilevel"/>
    <w:tmpl w:val="ED3C9FA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A249E9"/>
    <w:multiLevelType w:val="multilevel"/>
    <w:tmpl w:val="47BA0286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B24C11"/>
    <w:multiLevelType w:val="singleLevel"/>
    <w:tmpl w:val="CDDE3C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</w:abstractNum>
  <w:abstractNum w:abstractNumId="15">
    <w:nsid w:val="5A181296"/>
    <w:multiLevelType w:val="hybridMultilevel"/>
    <w:tmpl w:val="66205D0E"/>
    <w:lvl w:ilvl="0" w:tplc="892AB0C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E5938A0"/>
    <w:multiLevelType w:val="hybridMultilevel"/>
    <w:tmpl w:val="1AAEE714"/>
    <w:lvl w:ilvl="0" w:tplc="97CE5F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1BB67E8"/>
    <w:multiLevelType w:val="hybridMultilevel"/>
    <w:tmpl w:val="70DE831C"/>
    <w:lvl w:ilvl="0" w:tplc="85989E6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326569B"/>
    <w:multiLevelType w:val="multilevel"/>
    <w:tmpl w:val="7A3A951E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0"/>
  </w:num>
  <w:num w:numId="3">
    <w:abstractNumId w:val="21"/>
  </w:num>
  <w:num w:numId="4">
    <w:abstractNumId w:val="22"/>
  </w:num>
  <w:num w:numId="5">
    <w:abstractNumId w:val="16"/>
  </w:num>
  <w:num w:numId="6">
    <w:abstractNumId w:val="8"/>
  </w:num>
  <w:num w:numId="7">
    <w:abstractNumId w:val="9"/>
  </w:num>
  <w:num w:numId="8">
    <w:abstractNumId w:val="14"/>
  </w:num>
  <w:num w:numId="9">
    <w:abstractNumId w:val="6"/>
  </w:num>
  <w:num w:numId="10">
    <w:abstractNumId w:val="13"/>
  </w:num>
  <w:num w:numId="11">
    <w:abstractNumId w:val="20"/>
  </w:num>
  <w:num w:numId="12">
    <w:abstractNumId w:val="11"/>
  </w:num>
  <w:num w:numId="13">
    <w:abstractNumId w:val="2"/>
  </w:num>
  <w:num w:numId="14">
    <w:abstractNumId w:val="4"/>
  </w:num>
  <w:num w:numId="15">
    <w:abstractNumId w:val="1"/>
  </w:num>
  <w:num w:numId="16">
    <w:abstractNumId w:val="17"/>
  </w:num>
  <w:num w:numId="17">
    <w:abstractNumId w:val="18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19">
    <w:abstractNumId w:val="12"/>
  </w:num>
  <w:num w:numId="20">
    <w:abstractNumId w:val="3"/>
  </w:num>
  <w:num w:numId="21">
    <w:abstractNumId w:val="15"/>
  </w:num>
  <w:num w:numId="22">
    <w:abstractNumId w:val="7"/>
  </w:num>
  <w:num w:numId="23">
    <w:abstractNumId w:val="19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embedSystemFonts/>
  <w:trackRevisions/>
  <w:documentProtection w:edit="trackedChanges" w:enforcement="1"/>
  <w:defaultTabStop w:val="708"/>
  <w:hyphenationZone w:val="425"/>
  <w:doNotHyphenateCaps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577"/>
    <w:rsid w:val="0001046D"/>
    <w:rsid w:val="000148F0"/>
    <w:rsid w:val="0004008D"/>
    <w:rsid w:val="000416E1"/>
    <w:rsid w:val="0005376E"/>
    <w:rsid w:val="000608C6"/>
    <w:rsid w:val="00087490"/>
    <w:rsid w:val="000922B9"/>
    <w:rsid w:val="0009787A"/>
    <w:rsid w:val="000A390B"/>
    <w:rsid w:val="000A3F37"/>
    <w:rsid w:val="000B2848"/>
    <w:rsid w:val="000B72A4"/>
    <w:rsid w:val="000C1BFA"/>
    <w:rsid w:val="000C56F6"/>
    <w:rsid w:val="000C5ED9"/>
    <w:rsid w:val="000D2008"/>
    <w:rsid w:val="000D6C66"/>
    <w:rsid w:val="000E1988"/>
    <w:rsid w:val="000E1C28"/>
    <w:rsid w:val="000E49B4"/>
    <w:rsid w:val="000E77D9"/>
    <w:rsid w:val="000F0E3B"/>
    <w:rsid w:val="000F5965"/>
    <w:rsid w:val="001132EC"/>
    <w:rsid w:val="00124DEB"/>
    <w:rsid w:val="001432D6"/>
    <w:rsid w:val="00143FB4"/>
    <w:rsid w:val="00144223"/>
    <w:rsid w:val="001468A6"/>
    <w:rsid w:val="00151330"/>
    <w:rsid w:val="0015407B"/>
    <w:rsid w:val="0016158B"/>
    <w:rsid w:val="00162596"/>
    <w:rsid w:val="001649BE"/>
    <w:rsid w:val="00164C16"/>
    <w:rsid w:val="00176CF4"/>
    <w:rsid w:val="00184932"/>
    <w:rsid w:val="00185432"/>
    <w:rsid w:val="001A0622"/>
    <w:rsid w:val="001A0C3E"/>
    <w:rsid w:val="001A2100"/>
    <w:rsid w:val="001A4A7F"/>
    <w:rsid w:val="001B00C3"/>
    <w:rsid w:val="001B3AC6"/>
    <w:rsid w:val="001B5269"/>
    <w:rsid w:val="001B6676"/>
    <w:rsid w:val="001C2C2E"/>
    <w:rsid w:val="001D0DAA"/>
    <w:rsid w:val="001E30D0"/>
    <w:rsid w:val="001E6D00"/>
    <w:rsid w:val="00205CC5"/>
    <w:rsid w:val="00210252"/>
    <w:rsid w:val="002113A3"/>
    <w:rsid w:val="00212964"/>
    <w:rsid w:val="00221738"/>
    <w:rsid w:val="00221799"/>
    <w:rsid w:val="00231AD6"/>
    <w:rsid w:val="00264180"/>
    <w:rsid w:val="00271EF0"/>
    <w:rsid w:val="00272A02"/>
    <w:rsid w:val="00274455"/>
    <w:rsid w:val="00275C9D"/>
    <w:rsid w:val="00283FFB"/>
    <w:rsid w:val="00284712"/>
    <w:rsid w:val="00293151"/>
    <w:rsid w:val="002944FC"/>
    <w:rsid w:val="00294EC1"/>
    <w:rsid w:val="00296B0C"/>
    <w:rsid w:val="00296FBB"/>
    <w:rsid w:val="002B34C8"/>
    <w:rsid w:val="002B3F0A"/>
    <w:rsid w:val="002D3894"/>
    <w:rsid w:val="002E3704"/>
    <w:rsid w:val="002F707C"/>
    <w:rsid w:val="00300082"/>
    <w:rsid w:val="00304553"/>
    <w:rsid w:val="00326276"/>
    <w:rsid w:val="00331183"/>
    <w:rsid w:val="00336D91"/>
    <w:rsid w:val="003370ED"/>
    <w:rsid w:val="00354906"/>
    <w:rsid w:val="00355E7B"/>
    <w:rsid w:val="003560BA"/>
    <w:rsid w:val="00371A0F"/>
    <w:rsid w:val="00372E00"/>
    <w:rsid w:val="0038200D"/>
    <w:rsid w:val="00384577"/>
    <w:rsid w:val="003B05CC"/>
    <w:rsid w:val="003B19C3"/>
    <w:rsid w:val="003B2282"/>
    <w:rsid w:val="003B315E"/>
    <w:rsid w:val="003B5861"/>
    <w:rsid w:val="003C560F"/>
    <w:rsid w:val="003D0C48"/>
    <w:rsid w:val="003E0B78"/>
    <w:rsid w:val="003E32D2"/>
    <w:rsid w:val="003E4F7B"/>
    <w:rsid w:val="003F0CEA"/>
    <w:rsid w:val="003F35EC"/>
    <w:rsid w:val="0040051A"/>
    <w:rsid w:val="00406BA7"/>
    <w:rsid w:val="00411CE2"/>
    <w:rsid w:val="00420A3D"/>
    <w:rsid w:val="00430604"/>
    <w:rsid w:val="00433D11"/>
    <w:rsid w:val="004701B9"/>
    <w:rsid w:val="00470FF2"/>
    <w:rsid w:val="00472353"/>
    <w:rsid w:val="004739D2"/>
    <w:rsid w:val="004A1A53"/>
    <w:rsid w:val="004A7448"/>
    <w:rsid w:val="004C1832"/>
    <w:rsid w:val="004D580F"/>
    <w:rsid w:val="004D7875"/>
    <w:rsid w:val="004F7655"/>
    <w:rsid w:val="004F7C10"/>
    <w:rsid w:val="00501C89"/>
    <w:rsid w:val="005024CB"/>
    <w:rsid w:val="00510869"/>
    <w:rsid w:val="00516417"/>
    <w:rsid w:val="00517961"/>
    <w:rsid w:val="005207CF"/>
    <w:rsid w:val="005503B3"/>
    <w:rsid w:val="00555F7C"/>
    <w:rsid w:val="005569A9"/>
    <w:rsid w:val="00560055"/>
    <w:rsid w:val="00562200"/>
    <w:rsid w:val="00564C09"/>
    <w:rsid w:val="00566976"/>
    <w:rsid w:val="00584349"/>
    <w:rsid w:val="00587CCB"/>
    <w:rsid w:val="00592853"/>
    <w:rsid w:val="00593233"/>
    <w:rsid w:val="005A0226"/>
    <w:rsid w:val="005A05DE"/>
    <w:rsid w:val="005A2637"/>
    <w:rsid w:val="005A2C2D"/>
    <w:rsid w:val="005A6D87"/>
    <w:rsid w:val="005D3406"/>
    <w:rsid w:val="005E3F10"/>
    <w:rsid w:val="005E3F71"/>
    <w:rsid w:val="005E7B48"/>
    <w:rsid w:val="005F1D42"/>
    <w:rsid w:val="005F2157"/>
    <w:rsid w:val="005F249C"/>
    <w:rsid w:val="005F6FEB"/>
    <w:rsid w:val="00610EE3"/>
    <w:rsid w:val="00617F88"/>
    <w:rsid w:val="006236CB"/>
    <w:rsid w:val="00643766"/>
    <w:rsid w:val="00644742"/>
    <w:rsid w:val="00660655"/>
    <w:rsid w:val="0066567C"/>
    <w:rsid w:val="00666F8A"/>
    <w:rsid w:val="0066757B"/>
    <w:rsid w:val="00675426"/>
    <w:rsid w:val="00682A5D"/>
    <w:rsid w:val="006856E1"/>
    <w:rsid w:val="00686B27"/>
    <w:rsid w:val="006942CC"/>
    <w:rsid w:val="00694989"/>
    <w:rsid w:val="006A216A"/>
    <w:rsid w:val="006B73FE"/>
    <w:rsid w:val="006C2063"/>
    <w:rsid w:val="006D0B4E"/>
    <w:rsid w:val="006D254D"/>
    <w:rsid w:val="006D567A"/>
    <w:rsid w:val="006F5644"/>
    <w:rsid w:val="00702F9F"/>
    <w:rsid w:val="00705319"/>
    <w:rsid w:val="00711D90"/>
    <w:rsid w:val="00720236"/>
    <w:rsid w:val="00722B88"/>
    <w:rsid w:val="0073028E"/>
    <w:rsid w:val="00730297"/>
    <w:rsid w:val="00733973"/>
    <w:rsid w:val="00737992"/>
    <w:rsid w:val="00764EED"/>
    <w:rsid w:val="00765D14"/>
    <w:rsid w:val="00775352"/>
    <w:rsid w:val="00776BD7"/>
    <w:rsid w:val="007808F3"/>
    <w:rsid w:val="0078397F"/>
    <w:rsid w:val="00794E5F"/>
    <w:rsid w:val="007A1C85"/>
    <w:rsid w:val="007E0D5D"/>
    <w:rsid w:val="007E2515"/>
    <w:rsid w:val="007E4AF5"/>
    <w:rsid w:val="007E6BB8"/>
    <w:rsid w:val="007F4EB1"/>
    <w:rsid w:val="007F4FC5"/>
    <w:rsid w:val="008003DB"/>
    <w:rsid w:val="00806D14"/>
    <w:rsid w:val="008135CE"/>
    <w:rsid w:val="00831D82"/>
    <w:rsid w:val="00836FF6"/>
    <w:rsid w:val="00841A24"/>
    <w:rsid w:val="0084269C"/>
    <w:rsid w:val="00842BFB"/>
    <w:rsid w:val="00845B6D"/>
    <w:rsid w:val="00850D3B"/>
    <w:rsid w:val="00850DA2"/>
    <w:rsid w:val="0085106D"/>
    <w:rsid w:val="008515E1"/>
    <w:rsid w:val="00854922"/>
    <w:rsid w:val="00857C60"/>
    <w:rsid w:val="00861B91"/>
    <w:rsid w:val="00864B8D"/>
    <w:rsid w:val="008736AD"/>
    <w:rsid w:val="00881AD8"/>
    <w:rsid w:val="00890F67"/>
    <w:rsid w:val="008932FF"/>
    <w:rsid w:val="008946F1"/>
    <w:rsid w:val="00897082"/>
    <w:rsid w:val="00897AE3"/>
    <w:rsid w:val="008B7A97"/>
    <w:rsid w:val="008C05C9"/>
    <w:rsid w:val="008C61D0"/>
    <w:rsid w:val="008E09C1"/>
    <w:rsid w:val="008F14C5"/>
    <w:rsid w:val="009005C8"/>
    <w:rsid w:val="00900F13"/>
    <w:rsid w:val="00901407"/>
    <w:rsid w:val="00912211"/>
    <w:rsid w:val="009165AA"/>
    <w:rsid w:val="00925233"/>
    <w:rsid w:val="0093588B"/>
    <w:rsid w:val="0095284A"/>
    <w:rsid w:val="0096463B"/>
    <w:rsid w:val="00966AF4"/>
    <w:rsid w:val="009708D7"/>
    <w:rsid w:val="00987592"/>
    <w:rsid w:val="0099492E"/>
    <w:rsid w:val="00994F48"/>
    <w:rsid w:val="009A52B1"/>
    <w:rsid w:val="009A70F1"/>
    <w:rsid w:val="009B68A2"/>
    <w:rsid w:val="009B6B58"/>
    <w:rsid w:val="009F0555"/>
    <w:rsid w:val="009F285D"/>
    <w:rsid w:val="009F5CC1"/>
    <w:rsid w:val="00A07C54"/>
    <w:rsid w:val="00A160B5"/>
    <w:rsid w:val="00A261D3"/>
    <w:rsid w:val="00A31A1F"/>
    <w:rsid w:val="00A4064C"/>
    <w:rsid w:val="00A571B6"/>
    <w:rsid w:val="00A6449C"/>
    <w:rsid w:val="00A66486"/>
    <w:rsid w:val="00A7036D"/>
    <w:rsid w:val="00A8059B"/>
    <w:rsid w:val="00A807EF"/>
    <w:rsid w:val="00A85BCF"/>
    <w:rsid w:val="00AA080A"/>
    <w:rsid w:val="00AA2F76"/>
    <w:rsid w:val="00AB01D7"/>
    <w:rsid w:val="00AB5B87"/>
    <w:rsid w:val="00AC3728"/>
    <w:rsid w:val="00AD2AAE"/>
    <w:rsid w:val="00AD4AF8"/>
    <w:rsid w:val="00AD7DD9"/>
    <w:rsid w:val="00AE4FC7"/>
    <w:rsid w:val="00AF73FE"/>
    <w:rsid w:val="00B05A7B"/>
    <w:rsid w:val="00B07613"/>
    <w:rsid w:val="00B126BA"/>
    <w:rsid w:val="00B12966"/>
    <w:rsid w:val="00B32E3C"/>
    <w:rsid w:val="00B37C33"/>
    <w:rsid w:val="00B415FF"/>
    <w:rsid w:val="00B627EF"/>
    <w:rsid w:val="00B65EF1"/>
    <w:rsid w:val="00B740B8"/>
    <w:rsid w:val="00B77188"/>
    <w:rsid w:val="00B778B5"/>
    <w:rsid w:val="00B82436"/>
    <w:rsid w:val="00B86ABA"/>
    <w:rsid w:val="00B8795C"/>
    <w:rsid w:val="00B93E5D"/>
    <w:rsid w:val="00BA647E"/>
    <w:rsid w:val="00BB729E"/>
    <w:rsid w:val="00BD5084"/>
    <w:rsid w:val="00BE2573"/>
    <w:rsid w:val="00BE48CC"/>
    <w:rsid w:val="00BE7B2E"/>
    <w:rsid w:val="00BF52F5"/>
    <w:rsid w:val="00BF66CC"/>
    <w:rsid w:val="00BF7BC7"/>
    <w:rsid w:val="00C06283"/>
    <w:rsid w:val="00C078F3"/>
    <w:rsid w:val="00C07C55"/>
    <w:rsid w:val="00C20A22"/>
    <w:rsid w:val="00C20E22"/>
    <w:rsid w:val="00C235BA"/>
    <w:rsid w:val="00C42EFE"/>
    <w:rsid w:val="00C5474E"/>
    <w:rsid w:val="00C70674"/>
    <w:rsid w:val="00C93430"/>
    <w:rsid w:val="00C95B88"/>
    <w:rsid w:val="00C9716A"/>
    <w:rsid w:val="00CA25B1"/>
    <w:rsid w:val="00CA72DC"/>
    <w:rsid w:val="00CE2F4F"/>
    <w:rsid w:val="00D00E1A"/>
    <w:rsid w:val="00D04557"/>
    <w:rsid w:val="00D10B8C"/>
    <w:rsid w:val="00D11FF7"/>
    <w:rsid w:val="00D33C8B"/>
    <w:rsid w:val="00D430AE"/>
    <w:rsid w:val="00D45561"/>
    <w:rsid w:val="00D660D3"/>
    <w:rsid w:val="00D67DBA"/>
    <w:rsid w:val="00D96240"/>
    <w:rsid w:val="00DA00E5"/>
    <w:rsid w:val="00DA51DE"/>
    <w:rsid w:val="00DA54D9"/>
    <w:rsid w:val="00DC110D"/>
    <w:rsid w:val="00DC3A96"/>
    <w:rsid w:val="00DC4BD7"/>
    <w:rsid w:val="00DC4C27"/>
    <w:rsid w:val="00DC67BD"/>
    <w:rsid w:val="00DE5EF7"/>
    <w:rsid w:val="00DF6B78"/>
    <w:rsid w:val="00E025F5"/>
    <w:rsid w:val="00E06D2A"/>
    <w:rsid w:val="00E110EC"/>
    <w:rsid w:val="00E11837"/>
    <w:rsid w:val="00E13D25"/>
    <w:rsid w:val="00E15CC4"/>
    <w:rsid w:val="00E2211B"/>
    <w:rsid w:val="00E44735"/>
    <w:rsid w:val="00E46980"/>
    <w:rsid w:val="00E46B2D"/>
    <w:rsid w:val="00E5644B"/>
    <w:rsid w:val="00E65D3A"/>
    <w:rsid w:val="00E71AFE"/>
    <w:rsid w:val="00E82507"/>
    <w:rsid w:val="00E94831"/>
    <w:rsid w:val="00EC0B94"/>
    <w:rsid w:val="00ED61DA"/>
    <w:rsid w:val="00ED7454"/>
    <w:rsid w:val="00EE2006"/>
    <w:rsid w:val="00EF3CDA"/>
    <w:rsid w:val="00F03509"/>
    <w:rsid w:val="00F039A2"/>
    <w:rsid w:val="00F04400"/>
    <w:rsid w:val="00F0743B"/>
    <w:rsid w:val="00F16A76"/>
    <w:rsid w:val="00F20A62"/>
    <w:rsid w:val="00F2141C"/>
    <w:rsid w:val="00F33C59"/>
    <w:rsid w:val="00F34EB3"/>
    <w:rsid w:val="00F36C1B"/>
    <w:rsid w:val="00F674F6"/>
    <w:rsid w:val="00F75051"/>
    <w:rsid w:val="00F83B9B"/>
    <w:rsid w:val="00FD272B"/>
    <w:rsid w:val="00FF0CE7"/>
    <w:rsid w:val="00FF109E"/>
    <w:rsid w:val="00FF1A29"/>
    <w:rsid w:val="00FF1DE5"/>
    <w:rsid w:val="00FF201F"/>
    <w:rsid w:val="00FF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B5"/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1CE2"/>
    <w:pPr>
      <w:keepNext/>
      <w:tabs>
        <w:tab w:val="left" w:pos="567"/>
      </w:tabs>
      <w:jc w:val="both"/>
      <w:outlineLvl w:val="0"/>
    </w:pPr>
    <w:rPr>
      <w:b/>
      <w:bCs/>
      <w:noProof/>
      <w:kern w:val="28"/>
      <w:sz w:val="28"/>
      <w:szCs w:val="28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5269"/>
    <w:pPr>
      <w:keepNext/>
      <w:tabs>
        <w:tab w:val="left" w:pos="567"/>
      </w:tabs>
      <w:outlineLvl w:val="1"/>
    </w:pPr>
    <w:rPr>
      <w:rFonts w:eastAsia="SimSun"/>
      <w:b/>
      <w:bCs/>
      <w:noProof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15FF"/>
    <w:pPr>
      <w:keepNext/>
      <w:tabs>
        <w:tab w:val="left" w:pos="567"/>
      </w:tabs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60B5"/>
    <w:pPr>
      <w:keepNext/>
      <w:jc w:val="center"/>
      <w:outlineLvl w:val="3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B2282"/>
    <w:pPr>
      <w:keepNext/>
      <w:outlineLvl w:val="6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160B5"/>
    <w:pPr>
      <w:keepNext/>
      <w:ind w:left="1701" w:right="506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160B5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0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605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605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05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05A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05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05A"/>
    <w:rPr>
      <w:rFonts w:asciiTheme="majorHAnsi" w:eastAsiaTheme="majorEastAsia" w:hAnsiTheme="majorHAnsi" w:cstheme="majorBidi"/>
    </w:rPr>
  </w:style>
  <w:style w:type="paragraph" w:styleId="TOC1">
    <w:name w:val="toc 1"/>
    <w:basedOn w:val="Normal"/>
    <w:next w:val="Normal"/>
    <w:autoRedefine/>
    <w:uiPriority w:val="99"/>
    <w:semiHidden/>
    <w:rsid w:val="00D04557"/>
    <w:pPr>
      <w:tabs>
        <w:tab w:val="right" w:leader="dot" w:pos="9628"/>
      </w:tabs>
    </w:pPr>
    <w:rPr>
      <w:b/>
      <w:bCs/>
      <w:lang w:val="en-AU"/>
    </w:rPr>
  </w:style>
  <w:style w:type="paragraph" w:styleId="TOC2">
    <w:name w:val="toc 2"/>
    <w:basedOn w:val="Normal"/>
    <w:next w:val="Normal"/>
    <w:autoRedefine/>
    <w:uiPriority w:val="99"/>
    <w:semiHidden/>
    <w:rsid w:val="00D04557"/>
    <w:pPr>
      <w:tabs>
        <w:tab w:val="right" w:leader="dot" w:pos="9628"/>
      </w:tabs>
      <w:ind w:left="198"/>
      <w:jc w:val="both"/>
    </w:pPr>
    <w:rPr>
      <w:lang w:val="en-AU"/>
    </w:rPr>
  </w:style>
  <w:style w:type="paragraph" w:styleId="TOC3">
    <w:name w:val="toc 3"/>
    <w:basedOn w:val="Normal"/>
    <w:next w:val="Normal"/>
    <w:autoRedefine/>
    <w:uiPriority w:val="99"/>
    <w:semiHidden/>
    <w:rsid w:val="002B3F0A"/>
    <w:pPr>
      <w:tabs>
        <w:tab w:val="right" w:leader="dot" w:pos="567"/>
        <w:tab w:val="right" w:leader="dot" w:pos="9628"/>
      </w:tabs>
      <w:ind w:left="403"/>
      <w:jc w:val="both"/>
    </w:pPr>
    <w:rPr>
      <w:rFonts w:eastAsia="SimSun"/>
      <w:lang w:val="en-AU"/>
    </w:rPr>
  </w:style>
  <w:style w:type="paragraph" w:styleId="TOC4">
    <w:name w:val="toc 4"/>
    <w:basedOn w:val="Normal"/>
    <w:next w:val="Normal"/>
    <w:autoRedefine/>
    <w:uiPriority w:val="99"/>
    <w:semiHidden/>
    <w:rsid w:val="00C70674"/>
    <w:pPr>
      <w:ind w:left="600"/>
    </w:pPr>
  </w:style>
  <w:style w:type="paragraph" w:styleId="TOC5">
    <w:name w:val="toc 5"/>
    <w:basedOn w:val="Normal"/>
    <w:next w:val="Normal"/>
    <w:autoRedefine/>
    <w:uiPriority w:val="99"/>
    <w:semiHidden/>
    <w:rsid w:val="00C70674"/>
    <w:pPr>
      <w:ind w:left="800"/>
    </w:pPr>
  </w:style>
  <w:style w:type="paragraph" w:styleId="TOC9">
    <w:name w:val="toc 9"/>
    <w:basedOn w:val="Normal"/>
    <w:next w:val="Normal"/>
    <w:autoRedefine/>
    <w:uiPriority w:val="99"/>
    <w:semiHidden/>
    <w:rsid w:val="00C70674"/>
    <w:pPr>
      <w:ind w:left="1600"/>
    </w:pPr>
  </w:style>
  <w:style w:type="paragraph" w:styleId="TOC8">
    <w:name w:val="toc 8"/>
    <w:basedOn w:val="Normal"/>
    <w:next w:val="Normal"/>
    <w:autoRedefine/>
    <w:uiPriority w:val="99"/>
    <w:semiHidden/>
    <w:rsid w:val="00C70674"/>
    <w:pPr>
      <w:ind w:left="1400"/>
    </w:pPr>
  </w:style>
  <w:style w:type="paragraph" w:styleId="TOC7">
    <w:name w:val="toc 7"/>
    <w:basedOn w:val="Normal"/>
    <w:next w:val="Normal"/>
    <w:autoRedefine/>
    <w:uiPriority w:val="99"/>
    <w:semiHidden/>
    <w:rsid w:val="00C70674"/>
    <w:pPr>
      <w:ind w:left="1200"/>
    </w:pPr>
  </w:style>
  <w:style w:type="paragraph" w:styleId="TOC6">
    <w:name w:val="toc 6"/>
    <w:basedOn w:val="Normal"/>
    <w:next w:val="Normal"/>
    <w:autoRedefine/>
    <w:uiPriority w:val="99"/>
    <w:semiHidden/>
    <w:rsid w:val="00C70674"/>
    <w:pPr>
      <w:ind w:left="1000"/>
    </w:pPr>
  </w:style>
  <w:style w:type="paragraph" w:customStyle="1" w:styleId="StyleHeading1Characterscale84">
    <w:name w:val="Style Heading 1 + Character scale: 84%"/>
    <w:basedOn w:val="Heading1"/>
    <w:next w:val="Heading1"/>
    <w:uiPriority w:val="99"/>
    <w:rsid w:val="007F4FC5"/>
    <w:rPr>
      <w:w w:val="84"/>
    </w:rPr>
  </w:style>
  <w:style w:type="paragraph" w:customStyle="1" w:styleId="Style1">
    <w:name w:val="Style1"/>
    <w:basedOn w:val="Heading2"/>
    <w:next w:val="TOC2"/>
    <w:uiPriority w:val="99"/>
    <w:rsid w:val="00A4064C"/>
  </w:style>
  <w:style w:type="paragraph" w:customStyle="1" w:styleId="StyleHeading3">
    <w:name w:val="Style Heading 3"/>
    <w:aliases w:val="Başlık 3 Char1 + (Latin) 10 pt"/>
    <w:basedOn w:val="Heading3"/>
    <w:uiPriority w:val="99"/>
    <w:rsid w:val="00555F7C"/>
  </w:style>
  <w:style w:type="paragraph" w:styleId="Footer">
    <w:name w:val="footer"/>
    <w:basedOn w:val="Normal"/>
    <w:link w:val="FooterChar"/>
    <w:uiPriority w:val="99"/>
    <w:rsid w:val="006D56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05A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81A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05A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720236"/>
    <w:rPr>
      <w:rFonts w:cs="Times New Roman"/>
      <w:sz w:val="24"/>
      <w:szCs w:val="24"/>
    </w:rPr>
  </w:style>
  <w:style w:type="paragraph" w:customStyle="1" w:styleId="StyleHeading2Left">
    <w:name w:val="Style Heading 2 + Left"/>
    <w:basedOn w:val="Heading2"/>
    <w:uiPriority w:val="99"/>
    <w:rsid w:val="00F04400"/>
    <w:pPr>
      <w:widowControl w:val="0"/>
      <w:autoSpaceDE w:val="0"/>
      <w:autoSpaceDN w:val="0"/>
      <w:adjustRightInd w:val="0"/>
    </w:pPr>
    <w:rPr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uiPriority w:val="99"/>
    <w:rsid w:val="0015407B"/>
    <w:pPr>
      <w:jc w:val="center"/>
    </w:pPr>
    <w:rPr>
      <w:b/>
      <w:bCs/>
    </w:rPr>
  </w:style>
  <w:style w:type="paragraph" w:customStyle="1" w:styleId="Style2">
    <w:name w:val="Style2"/>
    <w:basedOn w:val="Normal"/>
    <w:uiPriority w:val="99"/>
    <w:rsid w:val="005E7B48"/>
  </w:style>
  <w:style w:type="paragraph" w:customStyle="1" w:styleId="StyleJustified">
    <w:name w:val="Style Justified"/>
    <w:basedOn w:val="Normal"/>
    <w:uiPriority w:val="99"/>
    <w:rsid w:val="000E1988"/>
    <w:pPr>
      <w:jc w:val="both"/>
    </w:pPr>
  </w:style>
  <w:style w:type="paragraph" w:customStyle="1" w:styleId="StyleHeading1">
    <w:name w:val="Style Heading 1 +"/>
    <w:basedOn w:val="Heading1"/>
    <w:uiPriority w:val="99"/>
    <w:rsid w:val="00D660D3"/>
    <w:rPr>
      <w:kern w:val="0"/>
    </w:rPr>
  </w:style>
  <w:style w:type="paragraph" w:customStyle="1" w:styleId="StyleHeading1Centered">
    <w:name w:val="Style Heading 1 + Centered"/>
    <w:basedOn w:val="Heading1"/>
    <w:uiPriority w:val="99"/>
    <w:rsid w:val="00E11837"/>
    <w:pPr>
      <w:jc w:val="center"/>
    </w:pPr>
  </w:style>
  <w:style w:type="paragraph" w:customStyle="1" w:styleId="StyleHeading1Centered1">
    <w:name w:val="Style Heading 1 + Centered1"/>
    <w:basedOn w:val="Heading1"/>
    <w:uiPriority w:val="99"/>
    <w:rsid w:val="00B778B5"/>
    <w:pPr>
      <w:jc w:val="center"/>
    </w:pPr>
  </w:style>
  <w:style w:type="paragraph" w:customStyle="1" w:styleId="StyleHeading1Centered2">
    <w:name w:val="Style Heading 1 + Centered2"/>
    <w:basedOn w:val="Heading1"/>
    <w:uiPriority w:val="99"/>
    <w:rsid w:val="00B778B5"/>
    <w:pPr>
      <w:jc w:val="center"/>
    </w:pPr>
  </w:style>
  <w:style w:type="paragraph" w:customStyle="1" w:styleId="StyleHeading1Centered3">
    <w:name w:val="Style Heading 1 + Centered3"/>
    <w:basedOn w:val="Heading1"/>
    <w:uiPriority w:val="99"/>
    <w:rsid w:val="00881AD8"/>
    <w:pPr>
      <w:jc w:val="center"/>
    </w:pPr>
  </w:style>
  <w:style w:type="paragraph" w:customStyle="1" w:styleId="StyleHeading2Italic">
    <w:name w:val="Style Heading 2 + Italic"/>
    <w:basedOn w:val="Heading2"/>
    <w:uiPriority w:val="99"/>
    <w:rsid w:val="00B415FF"/>
    <w:rPr>
      <w:lang w:val="en-AU"/>
    </w:rPr>
  </w:style>
  <w:style w:type="paragraph" w:customStyle="1" w:styleId="StyleJustified1">
    <w:name w:val="Style Justified1"/>
    <w:basedOn w:val="Normal"/>
    <w:uiPriority w:val="99"/>
    <w:rsid w:val="000E49B4"/>
    <w:pPr>
      <w:jc w:val="both"/>
    </w:pPr>
  </w:style>
  <w:style w:type="paragraph" w:customStyle="1" w:styleId="StyleBodyTextBefore6pt">
    <w:name w:val="Style Body Text + Before:  6 pt"/>
    <w:basedOn w:val="BodyText"/>
    <w:uiPriority w:val="99"/>
    <w:rsid w:val="00610EE3"/>
    <w:pPr>
      <w:spacing w:after="0"/>
    </w:pPr>
  </w:style>
  <w:style w:type="paragraph" w:styleId="BodyText">
    <w:name w:val="Body Text"/>
    <w:basedOn w:val="Normal"/>
    <w:link w:val="BodyTextChar"/>
    <w:uiPriority w:val="99"/>
    <w:rsid w:val="009949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605A"/>
    <w:rPr>
      <w:rFonts w:ascii="Arial" w:hAnsi="Arial" w:cs="Arial"/>
      <w:sz w:val="20"/>
      <w:szCs w:val="20"/>
    </w:rPr>
  </w:style>
  <w:style w:type="paragraph" w:customStyle="1" w:styleId="StyleHeading2TimesNewRomanItalic">
    <w:name w:val="Style Heading 2 + Times New Roman Italic"/>
    <w:basedOn w:val="Heading2"/>
    <w:uiPriority w:val="99"/>
    <w:rsid w:val="00610EE3"/>
  </w:style>
  <w:style w:type="paragraph" w:customStyle="1" w:styleId="StyleBodyTextBoldBlack">
    <w:name w:val="Style Body Text + Bold Black"/>
    <w:basedOn w:val="BodyText"/>
    <w:uiPriority w:val="99"/>
    <w:rsid w:val="003370ED"/>
    <w:rPr>
      <w:color w:val="000000"/>
    </w:rPr>
  </w:style>
  <w:style w:type="paragraph" w:customStyle="1" w:styleId="StyleBodyTextBoldLinespacing15lines">
    <w:name w:val="Style Body Text + Bold Line spacing:  1.5 lines"/>
    <w:basedOn w:val="BodyText"/>
    <w:uiPriority w:val="99"/>
    <w:rsid w:val="003370ED"/>
    <w:pPr>
      <w:spacing w:line="360" w:lineRule="auto"/>
    </w:pPr>
  </w:style>
  <w:style w:type="paragraph" w:customStyle="1" w:styleId="StyleBodyTextBoldLeft0cmHanging15cmLinespacing">
    <w:name w:val="Style Body Text + Bold Left:  0 cm Hanging:  15 cm Line spacing..."/>
    <w:basedOn w:val="BodyText"/>
    <w:uiPriority w:val="99"/>
    <w:rsid w:val="003370ED"/>
    <w:pPr>
      <w:spacing w:line="360" w:lineRule="auto"/>
      <w:ind w:left="851" w:hanging="851"/>
    </w:pPr>
  </w:style>
  <w:style w:type="paragraph" w:customStyle="1" w:styleId="StyleBodyTextBoldAfter0pt">
    <w:name w:val="Style Body Text + Bold After:  0 pt"/>
    <w:basedOn w:val="BodyText"/>
    <w:uiPriority w:val="99"/>
    <w:rsid w:val="004701B9"/>
    <w:pPr>
      <w:spacing w:after="0"/>
    </w:pPr>
  </w:style>
  <w:style w:type="paragraph" w:customStyle="1" w:styleId="StyleBodyTextBoldBlackAfter0pt">
    <w:name w:val="Style Body Text + Bold Black After:  0 pt"/>
    <w:basedOn w:val="BodyText"/>
    <w:uiPriority w:val="99"/>
    <w:rsid w:val="004701B9"/>
    <w:pPr>
      <w:spacing w:after="0"/>
    </w:pPr>
    <w:rPr>
      <w:color w:val="000000"/>
    </w:rPr>
  </w:style>
  <w:style w:type="paragraph" w:customStyle="1" w:styleId="StyleBodyTextBoldBlackLeft0cmHanging05cmAfter">
    <w:name w:val="Style Body Text + Bold Black Left:  0 cm Hanging:  05 cm After..."/>
    <w:basedOn w:val="BodyText"/>
    <w:uiPriority w:val="99"/>
    <w:rsid w:val="004701B9"/>
    <w:pPr>
      <w:spacing w:after="0"/>
      <w:ind w:left="284" w:hanging="284"/>
    </w:pPr>
    <w:rPr>
      <w:color w:val="000000"/>
    </w:rPr>
  </w:style>
  <w:style w:type="paragraph" w:customStyle="1" w:styleId="StyleHeading312pt">
    <w:name w:val="Style Heading 3 + 12 pt"/>
    <w:basedOn w:val="Heading3"/>
    <w:uiPriority w:val="99"/>
    <w:rsid w:val="00593233"/>
    <w:rPr>
      <w:lang w:eastAsia="en-US"/>
    </w:rPr>
  </w:style>
  <w:style w:type="character" w:styleId="PageNumber">
    <w:name w:val="page number"/>
    <w:basedOn w:val="DefaultParagraphFont"/>
    <w:uiPriority w:val="99"/>
    <w:rsid w:val="00A160B5"/>
  </w:style>
  <w:style w:type="character" w:styleId="FootnoteReference">
    <w:name w:val="footnote reference"/>
    <w:basedOn w:val="DefaultParagraphFont"/>
    <w:uiPriority w:val="99"/>
    <w:semiHidden/>
    <w:rsid w:val="00A160B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1221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605A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E0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5A"/>
    <w:rPr>
      <w:sz w:val="0"/>
      <w:szCs w:val="0"/>
    </w:rPr>
  </w:style>
  <w:style w:type="paragraph" w:styleId="BodyTextIndent2">
    <w:name w:val="Body Text Indent 2"/>
    <w:basedOn w:val="Normal"/>
    <w:link w:val="BodyTextIndent2Char"/>
    <w:uiPriority w:val="99"/>
    <w:rsid w:val="00841A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0605A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76CF4"/>
    <w:rPr>
      <w:rFonts w:ascii="Arial" w:hAnsi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22">
    <w:name w:val="Stil22"/>
    <w:basedOn w:val="Heading2"/>
    <w:link w:val="Stil22Char"/>
    <w:uiPriority w:val="99"/>
    <w:rsid w:val="00DA54D9"/>
    <w:pPr>
      <w:keepLines/>
      <w:jc w:val="both"/>
    </w:pPr>
    <w:rPr>
      <w:rFonts w:eastAsia="Times New Roman"/>
      <w:noProof w:val="0"/>
      <w:lang w:val="tr-TR"/>
    </w:rPr>
  </w:style>
  <w:style w:type="character" w:customStyle="1" w:styleId="Stil22Char">
    <w:name w:val="Stil22 Char"/>
    <w:link w:val="Stil22"/>
    <w:uiPriority w:val="99"/>
    <w:locked/>
    <w:rsid w:val="00DA54D9"/>
    <w:rPr>
      <w:rFonts w:ascii="Arial" w:hAnsi="Arial" w:cs="Arial"/>
      <w:b/>
      <w:bCs/>
      <w:sz w:val="26"/>
      <w:szCs w:val="26"/>
      <w:lang/>
    </w:rPr>
  </w:style>
  <w:style w:type="character" w:customStyle="1" w:styleId="apple-converted-space">
    <w:name w:val="apple-converted-space"/>
    <w:basedOn w:val="DefaultParagraphFont"/>
    <w:uiPriority w:val="99"/>
    <w:rsid w:val="00FF1A29"/>
    <w:rPr>
      <w:rFonts w:cs="Times New Roman"/>
    </w:rPr>
  </w:style>
  <w:style w:type="paragraph" w:styleId="ListParagraph">
    <w:name w:val="List Paragraph"/>
    <w:basedOn w:val="Normal"/>
    <w:uiPriority w:val="99"/>
    <w:qFormat/>
    <w:rsid w:val="00283FFB"/>
    <w:pPr>
      <w:ind w:left="708"/>
    </w:pPr>
  </w:style>
  <w:style w:type="character" w:styleId="Hyperlink">
    <w:name w:val="Hyperlink"/>
    <w:basedOn w:val="DefaultParagraphFont"/>
    <w:uiPriority w:val="99"/>
    <w:rsid w:val="00283FF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1243</Words>
  <Characters>7087</Characters>
  <Application>Microsoft Office Outlook</Application>
  <DocSecurity>0</DocSecurity>
  <Lines>0</Lines>
  <Paragraphs>0</Paragraphs>
  <ScaleCrop>false</ScaleCrop>
  <Company>tse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Nadiye ÇİÇEK</dc:creator>
  <cp:keywords/>
  <dc:description/>
  <cp:lastModifiedBy>fundaa</cp:lastModifiedBy>
  <cp:revision>2</cp:revision>
  <cp:lastPrinted>2005-11-14T17:14:00Z</cp:lastPrinted>
  <dcterms:created xsi:type="dcterms:W3CDTF">2015-05-20T07:56:00Z</dcterms:created>
  <dcterms:modified xsi:type="dcterms:W3CDTF">2015-05-20T07:56:00Z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835706744</vt:i4>
  </property>
  <property fmtid="{D5CDD505-2E9C-101B-9397-08002B2CF9AE}" pid="3" name="_EmailSubject">
    <vt:lpwstr>TS 795 (BASKI) SON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Hazırlık Grubu</vt:lpwstr>
  </property>
  <property fmtid="{D5CDD505-2E9C-101B-9397-08002B2CF9AE}" pid="6" name="_PreviousAdHocReviewCycleID">
    <vt:i4>-369886202</vt:i4>
  </property>
  <property fmtid="{D5CDD505-2E9C-101B-9397-08002B2CF9AE}" pid="7" name="_ReviewingToolsShownOnce">
    <vt:lpwstr/>
  </property>
</Properties>
</file>